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F88" w:rsidRPr="00070376" w:rsidRDefault="007B48CA" w:rsidP="00745482">
      <w:pPr>
        <w:jc w:val="center"/>
        <w:rPr>
          <w:rFonts w:asciiTheme="minorEastAsia" w:hAnsiTheme="minorEastAsia"/>
          <w:sz w:val="36"/>
          <w:szCs w:val="36"/>
        </w:rPr>
      </w:pPr>
      <w:ins w:id="0" w:author="泉田 邦彦 [Kunihiko Izumita]" w:date="2021-08-05T18:01:00Z">
        <w:r>
          <w:rPr>
            <w:rFonts w:asciiTheme="minorEastAsia" w:hAnsiTheme="minorEastAsia" w:hint="eastAsia"/>
            <w:noProof/>
            <w:sz w:val="36"/>
            <w:szCs w:val="36"/>
          </w:rPr>
          <mc:AlternateContent>
            <mc:Choice Requires="wps">
              <w:drawing>
                <wp:anchor distT="0" distB="0" distL="114300" distR="114300" simplePos="0" relativeHeight="251625472" behindDoc="0" locked="0" layoutInCell="1" allowOverlap="1">
                  <wp:simplePos x="0" y="0"/>
                  <wp:positionH relativeFrom="column">
                    <wp:posOffset>4653915</wp:posOffset>
                  </wp:positionH>
                  <wp:positionV relativeFrom="paragraph">
                    <wp:posOffset>-308610</wp:posOffset>
                  </wp:positionV>
                  <wp:extent cx="733425" cy="3048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7334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B48CA" w:rsidRPr="007B48CA" w:rsidRDefault="007B48CA">
                              <w:pPr>
                                <w:jc w:val="right"/>
                                <w:rPr>
                                  <w:sz w:val="24"/>
                                  <w:rPrChange w:id="1" w:author="泉田 邦彦 [Kunihiko Izumita]" w:date="2021-08-05T18:02:00Z">
                                    <w:rPr/>
                                  </w:rPrChange>
                                </w:rPr>
                                <w:pPrChange w:id="2" w:author="泉田 邦彦 [Kunihiko Izumita]" w:date="2021-08-05T18:02:00Z">
                                  <w:pPr/>
                                </w:pPrChange>
                              </w:pPr>
                              <w:ins w:id="3" w:author="泉田 邦彦 [Kunihiko Izumita]" w:date="2021-08-05T18:01:00Z">
                                <w:r w:rsidRPr="007B48CA">
                                  <w:rPr>
                                    <w:rFonts w:hint="eastAsia"/>
                                    <w:sz w:val="24"/>
                                    <w:rPrChange w:id="4" w:author="泉田 邦彦 [Kunihiko Izumita]" w:date="2021-08-05T18:02:00Z">
                                      <w:rPr>
                                        <w:rFonts w:hint="eastAsia"/>
                                      </w:rPr>
                                    </w:rPrChange>
                                  </w:rPr>
                                  <w:t>様式１</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66.45pt;margin-top:-24.3pt;width:57.75pt;height:24pt;z-index:251625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" fillcolor="white [3201]" stroked="f" strokeweight=".5pt">
                  <v:textbox>
                    <w:txbxContent>
                      <w:p w:rsidR="007B48CA" w:rsidRPr="007B48CA" w:rsidRDefault="007B48CA">
                        <w:pPr>
                          <w:jc w:val="right"/>
                          <w:rPr>
                            <w:sz w:val="24"/>
                            <w:rPrChange w:id="5" w:author="泉田 邦彦 [Kunihiko Izumita]" w:date="2021-08-05T18:02:00Z">
                              <w:rPr/>
                            </w:rPrChange>
                          </w:rPr>
                          <w:pPrChange w:id="6" w:author="泉田 邦彦 [Kunihiko Izumita]" w:date="2021-08-05T18:02:00Z">
                            <w:pPr/>
                          </w:pPrChange>
                        </w:pPr>
                        <w:ins w:id="7" w:author="泉田 邦彦 [Kunihiko Izumita]" w:date="2021-08-05T18:01:00Z">
                          <w:r w:rsidRPr="007B48CA">
                            <w:rPr>
                              <w:rFonts w:hint="eastAsia"/>
                              <w:sz w:val="24"/>
                              <w:rPrChange w:id="8" w:author="泉田 邦彦 [Kunihiko Izumita]" w:date="2021-08-05T18:02:00Z">
                                <w:rPr>
                                  <w:rFonts w:hint="eastAsia"/>
                                </w:rPr>
                              </w:rPrChange>
                            </w:rPr>
                            <w:t>様式１</w:t>
                          </w:r>
                        </w:ins>
                      </w:p>
                    </w:txbxContent>
                  </v:textbox>
                </v:shape>
              </w:pict>
            </mc:Fallback>
          </mc:AlternateContent>
        </w:r>
      </w:ins>
      <w:r w:rsidR="004D497D">
        <w:rPr>
          <w:rFonts w:asciiTheme="minorEastAsia" w:hAnsiTheme="minorEastAsia" w:hint="eastAsia"/>
          <w:sz w:val="36"/>
          <w:szCs w:val="36"/>
        </w:rPr>
        <w:t>入札</w:t>
      </w:r>
      <w:r w:rsidR="00745482" w:rsidRPr="00070376">
        <w:rPr>
          <w:rFonts w:asciiTheme="minorEastAsia" w:hAnsiTheme="minorEastAsia" w:hint="eastAsia"/>
          <w:sz w:val="36"/>
          <w:szCs w:val="36"/>
        </w:rPr>
        <w:t>参加</w:t>
      </w:r>
      <w:r w:rsidR="009145C3" w:rsidRPr="00070376">
        <w:rPr>
          <w:rFonts w:asciiTheme="minorEastAsia" w:hAnsiTheme="minorEastAsia" w:hint="eastAsia"/>
          <w:sz w:val="36"/>
          <w:szCs w:val="36"/>
        </w:rPr>
        <w:t>申込</w:t>
      </w:r>
      <w:r w:rsidR="005816EE" w:rsidRPr="00070376">
        <w:rPr>
          <w:rFonts w:asciiTheme="minorEastAsia" w:hAnsiTheme="minorEastAsia" w:hint="eastAsia"/>
          <w:sz w:val="36"/>
          <w:szCs w:val="36"/>
        </w:rPr>
        <w:t>書</w:t>
      </w:r>
    </w:p>
    <w:p w:rsidR="00EB6F88" w:rsidRPr="00070376" w:rsidRDefault="00EB6F88">
      <w:pPr>
        <w:rPr>
          <w:rFonts w:asciiTheme="minorEastAsia" w:hAnsiTheme="minorEastAsia"/>
          <w:sz w:val="24"/>
          <w:szCs w:val="24"/>
        </w:rPr>
      </w:pPr>
    </w:p>
    <w:p w:rsidR="005816EE" w:rsidRPr="0009415A" w:rsidRDefault="005168ED" w:rsidP="009D2FFB">
      <w:pPr>
        <w:jc w:val="center"/>
        <w:rPr>
          <w:rFonts w:asciiTheme="minorEastAsia" w:hAnsiTheme="minorEastAsia"/>
          <w:sz w:val="24"/>
          <w:szCs w:val="26"/>
          <w:rPrChange w:id="9" w:author="泉田 邦彦 [Kunihiko Izumita]" w:date="2021-06-04T08:39:00Z">
            <w:rPr>
              <w:rFonts w:asciiTheme="minorEastAsia" w:hAnsiTheme="minorEastAsia"/>
              <w:sz w:val="26"/>
              <w:szCs w:val="26"/>
            </w:rPr>
          </w:rPrChange>
        </w:rPr>
      </w:pPr>
      <w:ins w:id="10" w:author="泉田 邦彦 [Kunihiko Izumita]" w:date="2021-06-04T08:39:00Z">
        <w:r w:rsidRPr="005168ED">
          <w:rPr>
            <w:rFonts w:asciiTheme="minorEastAsia" w:hAnsiTheme="minorEastAsia" w:hint="eastAsia"/>
            <w:sz w:val="24"/>
            <w:szCs w:val="26"/>
          </w:rPr>
          <w:t>マルホンまきあーとテラス（石巻市複合文化施設）</w:t>
        </w:r>
        <w:r w:rsidR="0009415A" w:rsidRPr="0009415A">
          <w:rPr>
            <w:rFonts w:asciiTheme="minorEastAsia" w:hAnsiTheme="minorEastAsia" w:hint="eastAsia"/>
            <w:sz w:val="24"/>
            <w:szCs w:val="26"/>
            <w:rPrChange w:id="11" w:author="泉田 邦彦 [Kunihiko Izumita]" w:date="2021-06-04T08:39:00Z">
              <w:rPr>
                <w:rFonts w:asciiTheme="minorEastAsia" w:hAnsiTheme="minorEastAsia" w:hint="eastAsia"/>
                <w:sz w:val="26"/>
                <w:szCs w:val="26"/>
              </w:rPr>
            </w:rPrChange>
          </w:rPr>
          <w:t>カフェテナント</w:t>
        </w:r>
      </w:ins>
      <w:del w:id="12" w:author="泉田 邦彦 [Kunihiko Izumita]" w:date="2021-06-04T08:39:00Z">
        <w:r w:rsidR="0005695F" w:rsidRPr="0009415A" w:rsidDel="0009415A">
          <w:rPr>
            <w:rFonts w:asciiTheme="minorEastAsia" w:hAnsiTheme="minorEastAsia" w:hint="eastAsia"/>
            <w:sz w:val="24"/>
            <w:szCs w:val="26"/>
            <w:rPrChange w:id="13" w:author="泉田 邦彦 [Kunihiko Izumita]" w:date="2021-06-04T08:39:00Z">
              <w:rPr>
                <w:rFonts w:asciiTheme="minorEastAsia" w:hAnsiTheme="minorEastAsia" w:hint="eastAsia"/>
                <w:sz w:val="26"/>
                <w:szCs w:val="26"/>
              </w:rPr>
            </w:rPrChange>
          </w:rPr>
          <w:delText>石巻市庁舎１階商業施設</w:delText>
        </w:r>
        <w:r w:rsidR="004D497D" w:rsidRPr="0009415A" w:rsidDel="0009415A">
          <w:rPr>
            <w:rFonts w:asciiTheme="minorEastAsia" w:hAnsiTheme="minorEastAsia" w:hint="eastAsia"/>
            <w:sz w:val="24"/>
            <w:szCs w:val="26"/>
            <w:rPrChange w:id="14" w:author="泉田 邦彦 [Kunihiko Izumita]" w:date="2021-06-04T08:39:00Z">
              <w:rPr>
                <w:rFonts w:asciiTheme="minorEastAsia" w:hAnsiTheme="minorEastAsia" w:hint="eastAsia"/>
                <w:sz w:val="26"/>
                <w:szCs w:val="26"/>
              </w:rPr>
            </w:rPrChange>
          </w:rPr>
          <w:delText>テナント</w:delText>
        </w:r>
      </w:del>
      <w:r w:rsidR="00D672ED" w:rsidRPr="0009415A">
        <w:rPr>
          <w:rFonts w:asciiTheme="minorEastAsia" w:hAnsiTheme="minorEastAsia" w:hint="eastAsia"/>
          <w:sz w:val="24"/>
          <w:szCs w:val="26"/>
          <w:rPrChange w:id="15" w:author="泉田 邦彦 [Kunihiko Izumita]" w:date="2021-06-04T08:39:00Z">
            <w:rPr>
              <w:rFonts w:asciiTheme="minorEastAsia" w:hAnsiTheme="minorEastAsia" w:hint="eastAsia"/>
              <w:sz w:val="26"/>
              <w:szCs w:val="26"/>
            </w:rPr>
          </w:rPrChange>
        </w:rPr>
        <w:t>募集</w:t>
      </w:r>
    </w:p>
    <w:p w:rsidR="005816EE" w:rsidRPr="00925287" w:rsidRDefault="005816EE">
      <w:pPr>
        <w:rPr>
          <w:rFonts w:asciiTheme="minorEastAsia" w:hAnsiTheme="minorEastAsia"/>
          <w:sz w:val="24"/>
          <w:szCs w:val="24"/>
        </w:rPr>
      </w:pPr>
    </w:p>
    <w:p w:rsidR="002E2745" w:rsidRPr="00070376" w:rsidRDefault="002E2745" w:rsidP="002E2745">
      <w:pPr>
        <w:autoSpaceDE w:val="0"/>
        <w:autoSpaceDN w:val="0"/>
        <w:ind w:firstLineChars="100" w:firstLine="210"/>
        <w:rPr>
          <w:rFonts w:asciiTheme="minorEastAsia" w:hAnsiTheme="minorEastAsia"/>
        </w:rPr>
      </w:pPr>
      <w:r w:rsidRPr="00070376">
        <w:rPr>
          <w:rFonts w:asciiTheme="minorEastAsia" w:hAnsiTheme="minorEastAsia" w:hint="eastAsia"/>
        </w:rPr>
        <w:t>標記</w:t>
      </w:r>
      <w:r w:rsidR="0005695F" w:rsidRPr="00070376">
        <w:rPr>
          <w:rFonts w:asciiTheme="minorEastAsia" w:hAnsiTheme="minorEastAsia" w:hint="eastAsia"/>
        </w:rPr>
        <w:t>の件</w:t>
      </w:r>
      <w:r w:rsidRPr="00070376">
        <w:rPr>
          <w:rFonts w:asciiTheme="minorEastAsia" w:hAnsiTheme="minorEastAsia" w:hint="eastAsia"/>
        </w:rPr>
        <w:t>に</w:t>
      </w:r>
      <w:r w:rsidR="009145C3" w:rsidRPr="00070376">
        <w:rPr>
          <w:rFonts w:asciiTheme="minorEastAsia" w:hAnsiTheme="minorEastAsia" w:hint="eastAsia"/>
        </w:rPr>
        <w:t>ついて、必要書類を添えて、参加の希望を表明します</w:t>
      </w:r>
      <w:r w:rsidRPr="00070376">
        <w:rPr>
          <w:rFonts w:asciiTheme="minorEastAsia" w:hAnsiTheme="minorEastAsia" w:hint="eastAsia"/>
        </w:rPr>
        <w:t>。</w:t>
      </w:r>
    </w:p>
    <w:p w:rsidR="002E2745" w:rsidRPr="00070376" w:rsidRDefault="002E2745" w:rsidP="002E2745">
      <w:pPr>
        <w:tabs>
          <w:tab w:val="left" w:pos="3240"/>
        </w:tabs>
        <w:autoSpaceDE w:val="0"/>
        <w:autoSpaceDN w:val="0"/>
        <w:adjustRightInd w:val="0"/>
        <w:ind w:firstLineChars="100" w:firstLine="210"/>
        <w:rPr>
          <w:rFonts w:asciiTheme="minorEastAsia" w:hAnsiTheme="minorEastAsia"/>
        </w:rPr>
      </w:pPr>
      <w:r w:rsidRPr="00070376">
        <w:rPr>
          <w:rFonts w:asciiTheme="minorEastAsia" w:hAnsiTheme="minorEastAsia" w:hint="eastAsia"/>
        </w:rPr>
        <w:t>なお、</w:t>
      </w:r>
      <w:r w:rsidR="001A17A5" w:rsidRPr="00070376">
        <w:rPr>
          <w:rFonts w:asciiTheme="minorEastAsia" w:hAnsiTheme="minorEastAsia" w:hint="eastAsia"/>
        </w:rPr>
        <w:t>「</w:t>
      </w:r>
      <w:ins w:id="16" w:author="泉田 邦彦 [Kunihiko Izumita]" w:date="2021-06-04T08:43:00Z">
        <w:r w:rsidR="005168ED">
          <w:rPr>
            <w:rFonts w:asciiTheme="minorEastAsia" w:hAnsiTheme="minorEastAsia" w:hint="eastAsia"/>
          </w:rPr>
          <w:t>マルホンまきあーとテラス（石巻市複合文化施設）</w:t>
        </w:r>
        <w:r w:rsidR="0009415A" w:rsidRPr="0009415A">
          <w:rPr>
            <w:rFonts w:asciiTheme="minorEastAsia" w:hAnsiTheme="minorEastAsia" w:hint="eastAsia"/>
          </w:rPr>
          <w:t>カフェテナント</w:t>
        </w:r>
        <w:r w:rsidR="0009415A">
          <w:rPr>
            <w:rFonts w:asciiTheme="minorEastAsia" w:hAnsiTheme="minorEastAsia" w:hint="eastAsia"/>
          </w:rPr>
          <w:t>募集</w:t>
        </w:r>
      </w:ins>
      <w:r w:rsidR="00064984" w:rsidRPr="00070376">
        <w:rPr>
          <w:rFonts w:asciiTheme="minorEastAsia" w:hAnsiTheme="minorEastAsia" w:hint="eastAsia"/>
        </w:rPr>
        <w:t>要</w:t>
      </w:r>
      <w:r w:rsidR="004D497D">
        <w:rPr>
          <w:rFonts w:asciiTheme="minorEastAsia" w:hAnsiTheme="minorEastAsia" w:hint="eastAsia"/>
        </w:rPr>
        <w:t>項</w:t>
      </w:r>
      <w:r w:rsidR="00064984" w:rsidRPr="00070376">
        <w:rPr>
          <w:rFonts w:asciiTheme="minorEastAsia" w:hAnsiTheme="minorEastAsia" w:hint="eastAsia"/>
        </w:rPr>
        <w:t>」</w:t>
      </w:r>
      <w:r w:rsidRPr="00070376">
        <w:rPr>
          <w:rFonts w:asciiTheme="minorEastAsia" w:hAnsiTheme="minorEastAsia" w:hint="eastAsia"/>
        </w:rPr>
        <w:t>に規定する</w:t>
      </w:r>
      <w:r w:rsidR="004D497D">
        <w:rPr>
          <w:rFonts w:asciiTheme="minorEastAsia" w:hAnsiTheme="minorEastAsia" w:hint="eastAsia"/>
        </w:rPr>
        <w:t>募集条件</w:t>
      </w:r>
      <w:r w:rsidRPr="00070376">
        <w:rPr>
          <w:rFonts w:asciiTheme="minorEastAsia" w:hAnsiTheme="minorEastAsia" w:hint="eastAsia"/>
        </w:rPr>
        <w:t>を満たしていること及び本申請書の添付書類の記載事項が事実と相違ないことを誓約します。</w:t>
      </w:r>
    </w:p>
    <w:p w:rsidR="002E2745" w:rsidRPr="0009415A" w:rsidRDefault="002E2745" w:rsidP="002E2745">
      <w:pPr>
        <w:tabs>
          <w:tab w:val="left" w:pos="3240"/>
        </w:tabs>
        <w:autoSpaceDE w:val="0"/>
        <w:autoSpaceDN w:val="0"/>
        <w:adjustRightInd w:val="0"/>
        <w:rPr>
          <w:rFonts w:asciiTheme="minorEastAsia" w:hAnsiTheme="minorEastAsia"/>
          <w:bCs/>
        </w:rPr>
      </w:pPr>
    </w:p>
    <w:p w:rsidR="002E2745" w:rsidRPr="00070376" w:rsidRDefault="0009415A" w:rsidP="002E2745">
      <w:pPr>
        <w:jc w:val="right"/>
        <w:rPr>
          <w:rFonts w:asciiTheme="minorEastAsia" w:hAnsiTheme="minorEastAsia"/>
          <w:szCs w:val="21"/>
        </w:rPr>
      </w:pPr>
      <w:r>
        <w:rPr>
          <w:rFonts w:asciiTheme="minorEastAsia" w:hAnsiTheme="minorEastAsia" w:hint="eastAsia"/>
          <w:szCs w:val="21"/>
        </w:rPr>
        <w:t>令和</w:t>
      </w:r>
      <w:r w:rsidR="002E2745" w:rsidRPr="00070376">
        <w:rPr>
          <w:rFonts w:asciiTheme="minorEastAsia" w:hAnsiTheme="minorEastAsia" w:hint="eastAsia"/>
          <w:szCs w:val="21"/>
        </w:rPr>
        <w:t xml:space="preserve">　　年　　月　　日</w:t>
      </w:r>
    </w:p>
    <w:p w:rsidR="002E2745" w:rsidRPr="00070376" w:rsidRDefault="002E2745" w:rsidP="002E2745">
      <w:pPr>
        <w:rPr>
          <w:rFonts w:asciiTheme="minorEastAsia" w:hAnsiTheme="minorEastAsia"/>
          <w:szCs w:val="21"/>
        </w:rPr>
      </w:pPr>
    </w:p>
    <w:p w:rsidR="00333448" w:rsidRPr="00070376" w:rsidRDefault="00333448" w:rsidP="002E2745">
      <w:pPr>
        <w:rPr>
          <w:rFonts w:asciiTheme="minorEastAsia" w:hAnsiTheme="minorEastAsia"/>
          <w:szCs w:val="21"/>
        </w:rPr>
      </w:pPr>
    </w:p>
    <w:p w:rsidR="002E2745" w:rsidRPr="00070376" w:rsidRDefault="002E2745" w:rsidP="005B76E2">
      <w:pPr>
        <w:ind w:firstLineChars="100" w:firstLine="210"/>
        <w:rPr>
          <w:rFonts w:asciiTheme="minorEastAsia" w:hAnsiTheme="minorEastAsia"/>
          <w:szCs w:val="21"/>
        </w:rPr>
      </w:pPr>
      <w:r w:rsidRPr="00070376">
        <w:rPr>
          <w:rFonts w:asciiTheme="minorEastAsia" w:hAnsiTheme="minorEastAsia" w:hint="eastAsia"/>
          <w:szCs w:val="21"/>
        </w:rPr>
        <w:t>石巻市長</w:t>
      </w:r>
      <w:r w:rsidR="005B76E2" w:rsidRPr="00070376">
        <w:rPr>
          <w:rFonts w:asciiTheme="minorEastAsia" w:hAnsiTheme="minorEastAsia" w:hint="eastAsia"/>
          <w:szCs w:val="21"/>
        </w:rPr>
        <w:t xml:space="preserve">　</w:t>
      </w:r>
      <w:ins w:id="17" w:author="泉田 邦彦 [Kunihiko Izumita]" w:date="2021-06-04T08:44:00Z">
        <w:r w:rsidR="0009415A">
          <w:rPr>
            <w:rFonts w:asciiTheme="minorEastAsia" w:hAnsiTheme="minorEastAsia" w:hint="eastAsia"/>
            <w:szCs w:val="21"/>
          </w:rPr>
          <w:t xml:space="preserve">齋　藤　正　美　</w:t>
        </w:r>
      </w:ins>
      <w:del w:id="18" w:author="泉田 邦彦 [Kunihiko Izumita]" w:date="2021-06-04T08:44:00Z">
        <w:r w:rsidR="005B76E2" w:rsidRPr="00070376" w:rsidDel="0009415A">
          <w:rPr>
            <w:rFonts w:asciiTheme="minorEastAsia" w:hAnsiTheme="minorEastAsia" w:hint="eastAsia"/>
            <w:szCs w:val="21"/>
          </w:rPr>
          <w:delText>亀　山　　　紘</w:delText>
        </w:r>
        <w:r w:rsidRPr="00070376" w:rsidDel="0009415A">
          <w:rPr>
            <w:rFonts w:asciiTheme="minorEastAsia" w:hAnsiTheme="minorEastAsia" w:hint="eastAsia"/>
            <w:szCs w:val="21"/>
          </w:rPr>
          <w:delText xml:space="preserve">　</w:delText>
        </w:r>
      </w:del>
      <w:r w:rsidRPr="00070376">
        <w:rPr>
          <w:rFonts w:asciiTheme="minorEastAsia" w:hAnsiTheme="minorEastAsia" w:hint="eastAsia"/>
          <w:szCs w:val="21"/>
        </w:rPr>
        <w:t>殿</w:t>
      </w:r>
    </w:p>
    <w:p w:rsidR="002E2745" w:rsidRPr="00070376" w:rsidRDefault="002E2745" w:rsidP="002E2745">
      <w:pPr>
        <w:rPr>
          <w:rFonts w:asciiTheme="minorEastAsia" w:hAnsiTheme="minorEastAsia"/>
          <w:szCs w:val="21"/>
        </w:rPr>
      </w:pPr>
    </w:p>
    <w:tbl>
      <w:tblPr>
        <w:tblW w:w="0" w:type="auto"/>
        <w:tblInd w:w="1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1356"/>
        <w:gridCol w:w="3887"/>
      </w:tblGrid>
      <w:tr w:rsidR="002F4BBD" w:rsidTr="00AB21C6">
        <w:trPr>
          <w:trHeight w:val="553"/>
        </w:trPr>
        <w:tc>
          <w:tcPr>
            <w:tcW w:w="1276" w:type="dxa"/>
            <w:vMerge w:val="restart"/>
            <w:tcBorders>
              <w:top w:val="nil"/>
              <w:left w:val="nil"/>
              <w:right w:val="nil"/>
            </w:tcBorders>
          </w:tcPr>
          <w:p w:rsidR="002F4BBD" w:rsidRDefault="002F4BBD" w:rsidP="005563D8">
            <w:pPr>
              <w:rPr>
                <w:rFonts w:asciiTheme="minorEastAsia" w:hAnsiTheme="minorEastAsia"/>
                <w:szCs w:val="21"/>
              </w:rPr>
            </w:pPr>
            <w:r w:rsidRPr="00070376">
              <w:rPr>
                <w:rFonts w:asciiTheme="minorEastAsia" w:hAnsiTheme="minorEastAsia" w:hint="eastAsia"/>
                <w:szCs w:val="21"/>
              </w:rPr>
              <w:t>【提出者】</w:t>
            </w:r>
          </w:p>
        </w:tc>
        <w:tc>
          <w:tcPr>
            <w:tcW w:w="1356" w:type="dxa"/>
            <w:tcBorders>
              <w:top w:val="nil"/>
              <w:left w:val="nil"/>
              <w:bottom w:val="nil"/>
              <w:right w:val="nil"/>
            </w:tcBorders>
          </w:tcPr>
          <w:p w:rsidR="002F4BBD" w:rsidRDefault="002F4BBD" w:rsidP="002F4BBD">
            <w:pPr>
              <w:rPr>
                <w:rFonts w:asciiTheme="minorEastAsia" w:hAnsiTheme="minorEastAsia"/>
                <w:szCs w:val="21"/>
              </w:rPr>
            </w:pPr>
            <w:r w:rsidRPr="002F4BBD">
              <w:rPr>
                <w:rFonts w:asciiTheme="minorEastAsia" w:hAnsiTheme="minorEastAsia" w:hint="eastAsia"/>
                <w:kern w:val="0"/>
                <w:szCs w:val="21"/>
                <w:fitText w:val="1050" w:id="1480832258"/>
              </w:rPr>
              <w:t>本店所在地</w:t>
            </w:r>
          </w:p>
        </w:tc>
        <w:tc>
          <w:tcPr>
            <w:tcW w:w="3887" w:type="dxa"/>
            <w:tcBorders>
              <w:top w:val="nil"/>
              <w:left w:val="nil"/>
              <w:bottom w:val="nil"/>
              <w:right w:val="nil"/>
            </w:tcBorders>
          </w:tcPr>
          <w:p w:rsidR="002F4BBD" w:rsidRDefault="002F4BBD" w:rsidP="002F4BBD">
            <w:pPr>
              <w:rPr>
                <w:rFonts w:asciiTheme="minorEastAsia" w:hAnsiTheme="minorEastAsia"/>
                <w:szCs w:val="21"/>
              </w:rPr>
            </w:pPr>
          </w:p>
        </w:tc>
      </w:tr>
      <w:tr w:rsidR="002F4BBD" w:rsidTr="00AB21C6">
        <w:trPr>
          <w:trHeight w:val="569"/>
        </w:trPr>
        <w:tc>
          <w:tcPr>
            <w:tcW w:w="1276" w:type="dxa"/>
            <w:vMerge/>
            <w:tcBorders>
              <w:left w:val="nil"/>
              <w:right w:val="nil"/>
            </w:tcBorders>
          </w:tcPr>
          <w:p w:rsidR="002F4BBD" w:rsidRPr="00070376" w:rsidRDefault="002F4BBD" w:rsidP="005563D8">
            <w:pPr>
              <w:rPr>
                <w:rFonts w:asciiTheme="minorEastAsia" w:hAnsiTheme="minorEastAsia"/>
                <w:szCs w:val="21"/>
              </w:rPr>
            </w:pPr>
          </w:p>
        </w:tc>
        <w:tc>
          <w:tcPr>
            <w:tcW w:w="1356" w:type="dxa"/>
            <w:tcBorders>
              <w:top w:val="nil"/>
              <w:left w:val="nil"/>
              <w:bottom w:val="nil"/>
              <w:right w:val="nil"/>
            </w:tcBorders>
          </w:tcPr>
          <w:p w:rsidR="002F4BBD" w:rsidRDefault="002F4BBD" w:rsidP="002F4BBD">
            <w:pPr>
              <w:rPr>
                <w:rFonts w:asciiTheme="minorEastAsia" w:hAnsiTheme="minorEastAsia"/>
                <w:szCs w:val="21"/>
              </w:rPr>
            </w:pPr>
            <w:r w:rsidRPr="002F4BBD">
              <w:rPr>
                <w:rFonts w:asciiTheme="minorEastAsia" w:hAnsiTheme="minorEastAsia" w:hint="eastAsia"/>
                <w:spacing w:val="105"/>
                <w:kern w:val="0"/>
                <w:szCs w:val="21"/>
                <w:fitText w:val="1050" w:id="1480832257"/>
              </w:rPr>
              <w:t>法人</w:t>
            </w:r>
            <w:r w:rsidRPr="002F4BBD">
              <w:rPr>
                <w:rFonts w:asciiTheme="minorEastAsia" w:hAnsiTheme="minorEastAsia" w:hint="eastAsia"/>
                <w:kern w:val="0"/>
                <w:szCs w:val="21"/>
                <w:fitText w:val="1050" w:id="1480832257"/>
              </w:rPr>
              <w:t>名</w:t>
            </w:r>
          </w:p>
        </w:tc>
        <w:tc>
          <w:tcPr>
            <w:tcW w:w="3887" w:type="dxa"/>
            <w:tcBorders>
              <w:top w:val="nil"/>
              <w:left w:val="nil"/>
              <w:bottom w:val="nil"/>
              <w:right w:val="nil"/>
            </w:tcBorders>
          </w:tcPr>
          <w:p w:rsidR="002F4BBD" w:rsidRDefault="002F4BBD" w:rsidP="002F4BBD">
            <w:pPr>
              <w:rPr>
                <w:rFonts w:asciiTheme="minorEastAsia" w:hAnsiTheme="minorEastAsia"/>
                <w:szCs w:val="21"/>
              </w:rPr>
            </w:pPr>
          </w:p>
        </w:tc>
      </w:tr>
      <w:tr w:rsidR="002F4BBD" w:rsidTr="00AB21C6">
        <w:trPr>
          <w:trHeight w:val="536"/>
        </w:trPr>
        <w:tc>
          <w:tcPr>
            <w:tcW w:w="1276" w:type="dxa"/>
            <w:vMerge/>
            <w:tcBorders>
              <w:left w:val="nil"/>
              <w:bottom w:val="nil"/>
              <w:right w:val="nil"/>
            </w:tcBorders>
          </w:tcPr>
          <w:p w:rsidR="002F4BBD" w:rsidRPr="00070376" w:rsidRDefault="002F4BBD" w:rsidP="005563D8">
            <w:pPr>
              <w:rPr>
                <w:rFonts w:asciiTheme="minorEastAsia" w:hAnsiTheme="minorEastAsia"/>
                <w:szCs w:val="21"/>
              </w:rPr>
            </w:pPr>
          </w:p>
        </w:tc>
        <w:tc>
          <w:tcPr>
            <w:tcW w:w="1356" w:type="dxa"/>
            <w:tcBorders>
              <w:top w:val="nil"/>
              <w:left w:val="nil"/>
              <w:bottom w:val="nil"/>
              <w:right w:val="nil"/>
            </w:tcBorders>
          </w:tcPr>
          <w:p w:rsidR="002F4BBD" w:rsidRDefault="002F4BBD" w:rsidP="002F4BBD">
            <w:pPr>
              <w:rPr>
                <w:rFonts w:asciiTheme="minorEastAsia" w:hAnsiTheme="minorEastAsia"/>
                <w:szCs w:val="21"/>
              </w:rPr>
            </w:pPr>
            <w:r>
              <w:rPr>
                <w:rFonts w:asciiTheme="minorEastAsia" w:hAnsiTheme="minorEastAsia" w:hint="eastAsia"/>
                <w:szCs w:val="21"/>
              </w:rPr>
              <w:t>代表者氏名</w:t>
            </w:r>
          </w:p>
        </w:tc>
        <w:tc>
          <w:tcPr>
            <w:tcW w:w="3887" w:type="dxa"/>
            <w:tcBorders>
              <w:top w:val="nil"/>
              <w:left w:val="nil"/>
              <w:bottom w:val="nil"/>
              <w:right w:val="nil"/>
            </w:tcBorders>
          </w:tcPr>
          <w:p w:rsidR="002F4BBD" w:rsidRDefault="002F4BBD" w:rsidP="002F4BBD">
            <w:pPr>
              <w:jc w:val="right"/>
              <w:rPr>
                <w:rFonts w:asciiTheme="minorEastAsia" w:hAnsiTheme="minorEastAsia"/>
                <w:szCs w:val="21"/>
              </w:rPr>
            </w:pPr>
            <w:del w:id="19" w:author="佐藤 麻南 [Asami Sato]" w:date="2025-02-23T15:22:00Z">
              <w:r w:rsidRPr="00070376" w:rsidDel="007E0988">
                <w:rPr>
                  <w:rFonts w:asciiTheme="minorEastAsia" w:hAnsiTheme="minorEastAsia" w:cs="ＭＳ 明朝" w:hint="eastAsia"/>
                  <w:szCs w:val="21"/>
                </w:rPr>
                <w:delText>㊞</w:delText>
              </w:r>
            </w:del>
          </w:p>
        </w:tc>
      </w:tr>
    </w:tbl>
    <w:p w:rsidR="00AB21C6" w:rsidRDefault="00AB21C6" w:rsidP="00AB21C6">
      <w:pPr>
        <w:jc w:val="left"/>
        <w:rPr>
          <w:rFonts w:asciiTheme="minorEastAsia" w:hAnsiTheme="minorEastAsia"/>
          <w:b/>
          <w:sz w:val="18"/>
          <w:szCs w:val="18"/>
        </w:rPr>
      </w:pPr>
    </w:p>
    <w:p w:rsidR="002E2745" w:rsidRPr="00070376" w:rsidRDefault="002E2745" w:rsidP="00AB21C6">
      <w:pPr>
        <w:jc w:val="left"/>
        <w:rPr>
          <w:rFonts w:asciiTheme="minorEastAsia" w:hAnsiTheme="minorEastAsia"/>
        </w:rPr>
      </w:pPr>
      <w:r w:rsidRPr="00070376">
        <w:rPr>
          <w:rFonts w:asciiTheme="minorEastAsia" w:hAnsiTheme="minorEastAsia" w:hint="eastAsia"/>
        </w:rPr>
        <w:t>〔添付書類〕</w:t>
      </w:r>
    </w:p>
    <w:p w:rsidR="0005695F" w:rsidRPr="00070376" w:rsidRDefault="00080F84" w:rsidP="0005695F">
      <w:pPr>
        <w:autoSpaceDE w:val="0"/>
        <w:autoSpaceDN w:val="0"/>
        <w:ind w:firstLineChars="100" w:firstLine="210"/>
        <w:rPr>
          <w:rFonts w:asciiTheme="minorEastAsia" w:hAnsiTheme="minorEastAsia"/>
        </w:rPr>
      </w:pPr>
      <w:r>
        <w:rPr>
          <w:rFonts w:asciiTheme="minorEastAsia" w:hAnsiTheme="minorEastAsia" w:hint="eastAsia"/>
        </w:rPr>
        <w:t>１</w:t>
      </w:r>
      <w:r w:rsidR="001E42AD" w:rsidRPr="00070376">
        <w:rPr>
          <w:rFonts w:asciiTheme="minorEastAsia" w:hAnsiTheme="minorEastAsia" w:hint="eastAsia"/>
        </w:rPr>
        <w:t xml:space="preserve">　</w:t>
      </w:r>
      <w:r w:rsidR="000E045A" w:rsidRPr="00070376">
        <w:rPr>
          <w:rFonts w:asciiTheme="minorEastAsia" w:hAnsiTheme="minorEastAsia" w:hint="eastAsia"/>
        </w:rPr>
        <w:t>発行後</w:t>
      </w:r>
      <w:r w:rsidR="0036476A" w:rsidRPr="00070376">
        <w:rPr>
          <w:rFonts w:asciiTheme="minorEastAsia" w:hAnsiTheme="minorEastAsia" w:hint="eastAsia"/>
        </w:rPr>
        <w:t>３</w:t>
      </w:r>
      <w:r w:rsidR="000E045A" w:rsidRPr="00070376">
        <w:rPr>
          <w:rFonts w:asciiTheme="minorEastAsia" w:hAnsiTheme="minorEastAsia" w:hint="eastAsia"/>
        </w:rPr>
        <w:t>か月以内の</w:t>
      </w:r>
      <w:r w:rsidR="007B4329" w:rsidRPr="00070376">
        <w:rPr>
          <w:rFonts w:asciiTheme="minorEastAsia" w:hAnsiTheme="minorEastAsia" w:hint="eastAsia"/>
        </w:rPr>
        <w:t>登記事項証明書（</w:t>
      </w:r>
      <w:r w:rsidR="002E2745" w:rsidRPr="00070376">
        <w:rPr>
          <w:rFonts w:asciiTheme="minorEastAsia" w:hAnsiTheme="minorEastAsia" w:hint="eastAsia"/>
        </w:rPr>
        <w:t>商業登記簿謄本</w:t>
      </w:r>
      <w:r w:rsidR="007B4329" w:rsidRPr="00070376">
        <w:rPr>
          <w:rFonts w:asciiTheme="minorEastAsia" w:hAnsiTheme="minorEastAsia" w:hint="eastAsia"/>
        </w:rPr>
        <w:t>等）</w:t>
      </w:r>
    </w:p>
    <w:p w:rsidR="00F729D9" w:rsidRPr="00070376" w:rsidRDefault="00080F84" w:rsidP="009F5D11">
      <w:pPr>
        <w:autoSpaceDE w:val="0"/>
        <w:autoSpaceDN w:val="0"/>
        <w:ind w:leftChars="111" w:left="443" w:hangingChars="100" w:hanging="210"/>
        <w:rPr>
          <w:rFonts w:asciiTheme="minorEastAsia" w:hAnsiTheme="minorEastAsia"/>
        </w:rPr>
      </w:pPr>
      <w:r>
        <w:rPr>
          <w:rFonts w:asciiTheme="minorEastAsia" w:hAnsiTheme="minorEastAsia" w:hint="eastAsia"/>
        </w:rPr>
        <w:t>２</w:t>
      </w:r>
      <w:r w:rsidR="0005695F" w:rsidRPr="00070376">
        <w:rPr>
          <w:rFonts w:asciiTheme="minorEastAsia" w:hAnsiTheme="minorEastAsia" w:hint="eastAsia"/>
        </w:rPr>
        <w:t xml:space="preserve">　</w:t>
      </w:r>
      <w:r w:rsidR="007B4329" w:rsidRPr="00070376">
        <w:rPr>
          <w:rFonts w:asciiTheme="minorEastAsia" w:hAnsiTheme="minorEastAsia" w:hint="eastAsia"/>
        </w:rPr>
        <w:t>直近</w:t>
      </w:r>
      <w:r w:rsidR="00B65170">
        <w:rPr>
          <w:rFonts w:asciiTheme="minorEastAsia" w:hAnsiTheme="minorEastAsia" w:hint="eastAsia"/>
        </w:rPr>
        <w:t>１年間</w:t>
      </w:r>
      <w:r w:rsidR="007B4329" w:rsidRPr="00070376">
        <w:rPr>
          <w:rFonts w:asciiTheme="minorEastAsia" w:hAnsiTheme="minorEastAsia" w:hint="eastAsia"/>
        </w:rPr>
        <w:t>の国税（法人税</w:t>
      </w:r>
      <w:r w:rsidR="000D3EAF" w:rsidRPr="00070376">
        <w:rPr>
          <w:rFonts w:asciiTheme="minorEastAsia" w:hAnsiTheme="minorEastAsia" w:hint="eastAsia"/>
        </w:rPr>
        <w:t>、</w:t>
      </w:r>
      <w:r w:rsidR="007B4329" w:rsidRPr="00070376">
        <w:rPr>
          <w:rFonts w:asciiTheme="minorEastAsia" w:hAnsiTheme="minorEastAsia" w:hint="eastAsia"/>
        </w:rPr>
        <w:t>消費税</w:t>
      </w:r>
      <w:r w:rsidR="000D3EAF" w:rsidRPr="00070376">
        <w:rPr>
          <w:rFonts w:asciiTheme="minorEastAsia" w:hAnsiTheme="minorEastAsia" w:hint="eastAsia"/>
        </w:rPr>
        <w:t>及び地方消費税</w:t>
      </w:r>
      <w:r w:rsidR="007B4329" w:rsidRPr="00070376">
        <w:rPr>
          <w:rFonts w:asciiTheme="minorEastAsia" w:hAnsiTheme="minorEastAsia" w:hint="eastAsia"/>
        </w:rPr>
        <w:t>）、</w:t>
      </w:r>
      <w:r w:rsidR="00865F15" w:rsidRPr="00070376">
        <w:rPr>
          <w:rFonts w:asciiTheme="minorEastAsia" w:hAnsiTheme="minorEastAsia" w:hint="eastAsia"/>
        </w:rPr>
        <w:t>都道府</w:t>
      </w:r>
      <w:r w:rsidR="007B4329" w:rsidRPr="00070376">
        <w:rPr>
          <w:rFonts w:asciiTheme="minorEastAsia" w:hAnsiTheme="minorEastAsia" w:hint="eastAsia"/>
        </w:rPr>
        <w:t>県税（法人事業税</w:t>
      </w:r>
      <w:r w:rsidR="00B65170">
        <w:rPr>
          <w:rFonts w:asciiTheme="minorEastAsia" w:hAnsiTheme="minorEastAsia" w:hint="eastAsia"/>
        </w:rPr>
        <w:t>、</w:t>
      </w:r>
      <w:r w:rsidR="009F5D11" w:rsidRPr="00070376">
        <w:rPr>
          <w:rFonts w:asciiTheme="minorEastAsia" w:hAnsiTheme="minorEastAsia" w:hint="eastAsia"/>
        </w:rPr>
        <w:t>法人県民税</w:t>
      </w:r>
      <w:r w:rsidR="007B4329" w:rsidRPr="00070376">
        <w:rPr>
          <w:rFonts w:asciiTheme="minorEastAsia" w:hAnsiTheme="minorEastAsia" w:hint="eastAsia"/>
        </w:rPr>
        <w:t>）、</w:t>
      </w:r>
      <w:r w:rsidR="009A7FA3">
        <w:rPr>
          <w:rFonts w:asciiTheme="minorEastAsia" w:hAnsiTheme="minorEastAsia" w:hint="eastAsia"/>
        </w:rPr>
        <w:t>所在地の</w:t>
      </w:r>
      <w:r w:rsidR="007B4329" w:rsidRPr="00070376">
        <w:rPr>
          <w:rFonts w:asciiTheme="minorEastAsia" w:hAnsiTheme="minorEastAsia" w:hint="eastAsia"/>
        </w:rPr>
        <w:t>市区町村</w:t>
      </w:r>
      <w:r w:rsidR="00865F15" w:rsidRPr="00070376">
        <w:rPr>
          <w:rFonts w:asciiTheme="minorEastAsia" w:hAnsiTheme="minorEastAsia" w:hint="eastAsia"/>
        </w:rPr>
        <w:t>税（法人市区町村税、固定資産税（ある場合））の</w:t>
      </w:r>
      <w:r w:rsidR="00F729D9" w:rsidRPr="00070376">
        <w:rPr>
          <w:rFonts w:asciiTheme="minorEastAsia" w:hAnsiTheme="minorEastAsia" w:hint="eastAsia"/>
        </w:rPr>
        <w:t>納税証明書又は未納がないことの証明書</w:t>
      </w:r>
    </w:p>
    <w:p w:rsidR="00A433CA" w:rsidRPr="00A433CA" w:rsidRDefault="00A433CA" w:rsidP="00A433CA">
      <w:pPr>
        <w:ind w:leftChars="200" w:left="630" w:hangingChars="100" w:hanging="210"/>
        <w:rPr>
          <w:rFonts w:asciiTheme="minorEastAsia" w:hAnsiTheme="minorEastAsia"/>
          <w:kern w:val="0"/>
        </w:rPr>
      </w:pPr>
      <w:r w:rsidRPr="00A433CA">
        <w:rPr>
          <w:rFonts w:asciiTheme="minorEastAsia" w:hAnsiTheme="minorEastAsia" w:hint="eastAsia"/>
          <w:kern w:val="0"/>
        </w:rPr>
        <w:t>※都道府県民税については、宮城県内に事業所がある場合、宮城県における納税証明書。宮城県内に事業所がない場合、本店所在地の都道府県における納税証明書</w:t>
      </w:r>
    </w:p>
    <w:p w:rsidR="009F5D11" w:rsidRPr="00070376" w:rsidRDefault="00A433CA" w:rsidP="00A433CA">
      <w:pPr>
        <w:autoSpaceDE w:val="0"/>
        <w:autoSpaceDN w:val="0"/>
        <w:ind w:leftChars="200" w:left="630" w:hangingChars="100" w:hanging="210"/>
        <w:rPr>
          <w:rFonts w:asciiTheme="minorEastAsia" w:hAnsiTheme="minorEastAsia"/>
        </w:rPr>
      </w:pPr>
      <w:r w:rsidRPr="00A433CA">
        <w:rPr>
          <w:rFonts w:asciiTheme="minorEastAsia" w:hAnsiTheme="minorEastAsia" w:hint="eastAsia"/>
          <w:kern w:val="0"/>
        </w:rPr>
        <w:t>※市区町村税については、本市内に事業</w:t>
      </w:r>
      <w:r w:rsidR="001C764F">
        <w:rPr>
          <w:rFonts w:asciiTheme="minorEastAsia" w:hAnsiTheme="minorEastAsia" w:hint="eastAsia"/>
          <w:kern w:val="0"/>
        </w:rPr>
        <w:t>所</w:t>
      </w:r>
      <w:r w:rsidRPr="00A433CA">
        <w:rPr>
          <w:rFonts w:asciiTheme="minorEastAsia" w:hAnsiTheme="minorEastAsia" w:hint="eastAsia"/>
          <w:kern w:val="0"/>
        </w:rPr>
        <w:t>がある場合、本市における納税証明書。本市内に事業所がない場合、本店所在地の市区町村における納税証明書</w:t>
      </w:r>
    </w:p>
    <w:p w:rsidR="003C4D2F" w:rsidRPr="00070376" w:rsidDel="000F4C57" w:rsidRDefault="00080F84">
      <w:pPr>
        <w:widowControl/>
        <w:autoSpaceDE w:val="0"/>
        <w:autoSpaceDN w:val="0"/>
        <w:ind w:left="210"/>
        <w:jc w:val="left"/>
        <w:rPr>
          <w:del w:id="20" w:author="齋藤 守 [Mamoru Saito]" w:date="2018-06-19T19:41:00Z"/>
          <w:rFonts w:asciiTheme="minorEastAsia" w:hAnsiTheme="minorEastAsia"/>
        </w:rPr>
      </w:pPr>
      <w:r>
        <w:rPr>
          <w:rFonts w:asciiTheme="minorEastAsia" w:hAnsiTheme="minorEastAsia" w:hint="eastAsia"/>
        </w:rPr>
        <w:t>３</w:t>
      </w:r>
      <w:r w:rsidR="00064984" w:rsidRPr="00070376">
        <w:rPr>
          <w:rFonts w:asciiTheme="minorEastAsia" w:hAnsiTheme="minorEastAsia" w:hint="eastAsia"/>
        </w:rPr>
        <w:t xml:space="preserve">　</w:t>
      </w:r>
      <w:del w:id="21" w:author="齋藤 守 [Mamoru Saito]" w:date="2018-06-19T19:41:00Z">
        <w:r w:rsidR="00064984" w:rsidRPr="00070376" w:rsidDel="000F4C57">
          <w:rPr>
            <w:rFonts w:asciiTheme="minorEastAsia" w:hAnsiTheme="minorEastAsia" w:hint="eastAsia"/>
          </w:rPr>
          <w:delText>会社概要</w:delText>
        </w:r>
        <w:r w:rsidR="00B65170" w:rsidDel="000F4C57">
          <w:rPr>
            <w:rFonts w:asciiTheme="minorEastAsia" w:hAnsiTheme="minorEastAsia" w:hint="eastAsia"/>
          </w:rPr>
          <w:delText>及び</w:delText>
        </w:r>
        <w:r w:rsidR="00064984" w:rsidRPr="00070376" w:rsidDel="000F4C57">
          <w:rPr>
            <w:rFonts w:asciiTheme="minorEastAsia" w:hAnsiTheme="minorEastAsia" w:hint="eastAsia"/>
          </w:rPr>
          <w:delText>事業概要等</w:delText>
        </w:r>
      </w:del>
    </w:p>
    <w:p w:rsidR="00064984" w:rsidRPr="00070376" w:rsidRDefault="00080F84" w:rsidP="000F4C57">
      <w:pPr>
        <w:widowControl/>
        <w:autoSpaceDE w:val="0"/>
        <w:autoSpaceDN w:val="0"/>
        <w:ind w:left="210"/>
        <w:jc w:val="left"/>
        <w:rPr>
          <w:rFonts w:asciiTheme="minorEastAsia" w:hAnsiTheme="minorEastAsia"/>
        </w:rPr>
      </w:pPr>
      <w:del w:id="22" w:author="齋藤 守 [Mamoru Saito]" w:date="2018-06-19T19:41:00Z">
        <w:r w:rsidDel="000F4C57">
          <w:rPr>
            <w:rFonts w:asciiTheme="minorEastAsia" w:hAnsiTheme="minorEastAsia" w:hint="eastAsia"/>
          </w:rPr>
          <w:delText>４</w:delText>
        </w:r>
        <w:r w:rsidR="00064984" w:rsidRPr="00070376" w:rsidDel="000F4C57">
          <w:rPr>
            <w:rFonts w:asciiTheme="minorEastAsia" w:hAnsiTheme="minorEastAsia" w:hint="eastAsia"/>
          </w:rPr>
          <w:delText xml:space="preserve">　</w:delText>
        </w:r>
      </w:del>
      <w:r w:rsidR="00064984" w:rsidRPr="00070376">
        <w:rPr>
          <w:rFonts w:asciiTheme="minorEastAsia" w:hAnsiTheme="minorEastAsia" w:hint="eastAsia"/>
        </w:rPr>
        <w:t>財務諸表類の写し（</w:t>
      </w:r>
      <w:del w:id="23" w:author="齋藤 守 [Mamoru Saito]" w:date="2018-06-18T12:48:00Z">
        <w:r w:rsidR="00064984" w:rsidRPr="00070376" w:rsidDel="00854953">
          <w:rPr>
            <w:rFonts w:asciiTheme="minorEastAsia" w:hAnsiTheme="minorEastAsia" w:hint="eastAsia"/>
          </w:rPr>
          <w:delText>３</w:delText>
        </w:r>
      </w:del>
      <w:ins w:id="24" w:author="齋藤 守 [Mamoru Saito]" w:date="2018-06-18T12:48:00Z">
        <w:r w:rsidR="00854953">
          <w:rPr>
            <w:rFonts w:asciiTheme="minorEastAsia" w:hAnsiTheme="minorEastAsia" w:hint="eastAsia"/>
          </w:rPr>
          <w:t>１</w:t>
        </w:r>
      </w:ins>
      <w:r w:rsidR="00064984" w:rsidRPr="00070376">
        <w:rPr>
          <w:rFonts w:asciiTheme="minorEastAsia" w:hAnsiTheme="minorEastAsia" w:hint="eastAsia"/>
        </w:rPr>
        <w:t>期分）</w:t>
      </w:r>
    </w:p>
    <w:p w:rsidR="00925287" w:rsidRDefault="00925287">
      <w:pPr>
        <w:ind w:firstLineChars="100" w:firstLine="210"/>
        <w:rPr>
          <w:ins w:id="25" w:author="泉田 邦彦 [Kunihiko Izumita]" w:date="2021-07-15T15:42:00Z"/>
        </w:rPr>
        <w:pPrChange w:id="26" w:author="泉田 邦彦 [Kunihiko Izumita]" w:date="2021-07-15T15:42:00Z">
          <w:pPr>
            <w:ind w:firstLineChars="250" w:firstLine="525"/>
          </w:pPr>
        </w:pPrChange>
      </w:pPr>
      <w:ins w:id="27" w:author="泉田 邦彦 [Kunihiko Izumita]" w:date="2021-07-15T15:41:00Z">
        <w:r>
          <w:rPr>
            <w:rFonts w:asciiTheme="minorEastAsia" w:hAnsiTheme="minorEastAsia" w:hint="eastAsia"/>
          </w:rPr>
          <w:t xml:space="preserve">４　</w:t>
        </w:r>
      </w:ins>
      <w:ins w:id="28" w:author="泉田 邦彦 [Kunihiko Izumita]" w:date="2021-07-15T15:42:00Z">
        <w:r w:rsidRPr="00031029">
          <w:rPr>
            <w:rFonts w:hint="eastAsia"/>
          </w:rPr>
          <w:t>発行後３か月以内の</w:t>
        </w:r>
        <w:r>
          <w:rPr>
            <w:rFonts w:hint="eastAsia"/>
          </w:rPr>
          <w:t>印鑑証明書（実印）又はこれの写し</w:t>
        </w:r>
      </w:ins>
    </w:p>
    <w:p w:rsidR="00925287" w:rsidRDefault="00925287">
      <w:pPr>
        <w:ind w:firstLineChars="100" w:firstLine="210"/>
        <w:rPr>
          <w:ins w:id="29" w:author="泉田 邦彦 [Kunihiko Izumita]" w:date="2021-07-15T15:43:00Z"/>
        </w:rPr>
        <w:pPrChange w:id="30" w:author="泉田 邦彦 [Kunihiko Izumita]" w:date="2021-07-15T15:42:00Z">
          <w:pPr>
            <w:widowControl/>
            <w:autoSpaceDE w:val="0"/>
            <w:autoSpaceDN w:val="0"/>
            <w:spacing w:afterLines="50" w:after="180"/>
            <w:ind w:left="210"/>
            <w:jc w:val="left"/>
          </w:pPr>
        </w:pPrChange>
      </w:pPr>
      <w:ins w:id="31" w:author="泉田 邦彦 [Kunihiko Izumita]" w:date="2021-07-15T15:42:00Z">
        <w:r>
          <w:rPr>
            <w:rFonts w:hint="eastAsia"/>
          </w:rPr>
          <w:t>５</w:t>
        </w:r>
        <w:r>
          <w:rPr>
            <w:rFonts w:hint="eastAsia"/>
          </w:rPr>
          <w:t xml:space="preserve"> </w:t>
        </w:r>
        <w:r>
          <w:t xml:space="preserve"> </w:t>
        </w:r>
        <w:r>
          <w:rPr>
            <w:rFonts w:hint="eastAsia"/>
          </w:rPr>
          <w:t>使用印鑑届</w:t>
        </w:r>
      </w:ins>
    </w:p>
    <w:p w:rsidR="00064984" w:rsidRPr="00925287" w:rsidRDefault="00080F84">
      <w:pPr>
        <w:ind w:firstLineChars="100" w:firstLine="210"/>
        <w:rPr>
          <w:rPrChange w:id="32" w:author="泉田 邦彦 [Kunihiko Izumita]" w:date="2021-07-15T15:42:00Z">
            <w:rPr>
              <w:rFonts w:asciiTheme="minorEastAsia" w:hAnsiTheme="minorEastAsia"/>
            </w:rPr>
          </w:rPrChange>
        </w:rPr>
        <w:pPrChange w:id="33" w:author="泉田 邦彦 [Kunihiko Izumita]" w:date="2021-07-15T15:42:00Z">
          <w:pPr>
            <w:widowControl/>
            <w:autoSpaceDE w:val="0"/>
            <w:autoSpaceDN w:val="0"/>
            <w:spacing w:afterLines="50" w:after="180"/>
            <w:ind w:left="210"/>
            <w:jc w:val="left"/>
          </w:pPr>
        </w:pPrChange>
      </w:pPr>
      <w:del w:id="34" w:author="齋藤 守 [Mamoru Saito]" w:date="2018-06-19T19:41:00Z">
        <w:r w:rsidDel="000F4C57">
          <w:rPr>
            <w:rFonts w:asciiTheme="minorEastAsia" w:hAnsiTheme="minorEastAsia" w:hint="eastAsia"/>
          </w:rPr>
          <w:delText>５</w:delText>
        </w:r>
        <w:r w:rsidR="00064984" w:rsidRPr="00070376" w:rsidDel="000F4C57">
          <w:rPr>
            <w:rFonts w:asciiTheme="minorEastAsia" w:hAnsiTheme="minorEastAsia" w:hint="eastAsia"/>
          </w:rPr>
          <w:delText xml:space="preserve">　親会社の連結貸借対照表（連結子会社の場合）</w:delText>
        </w:r>
      </w:del>
    </w:p>
    <w:tbl>
      <w:tblPr>
        <w:tblStyle w:val="a3"/>
        <w:tblW w:w="8222" w:type="dxa"/>
        <w:jc w:val="center"/>
        <w:tblLook w:val="04A0" w:firstRow="1" w:lastRow="0" w:firstColumn="1" w:lastColumn="0" w:noHBand="0" w:noVBand="1"/>
      </w:tblPr>
      <w:tblGrid>
        <w:gridCol w:w="851"/>
        <w:gridCol w:w="1634"/>
        <w:gridCol w:w="5737"/>
      </w:tblGrid>
      <w:tr w:rsidR="00070376" w:rsidRPr="00070376" w:rsidTr="0005695F">
        <w:trPr>
          <w:trHeight w:hRule="exact" w:val="454"/>
          <w:jc w:val="center"/>
        </w:trPr>
        <w:tc>
          <w:tcPr>
            <w:tcW w:w="851" w:type="dxa"/>
            <w:vMerge w:val="restart"/>
            <w:vAlign w:val="center"/>
          </w:tcPr>
          <w:p w:rsidR="005563D8" w:rsidRPr="00070376" w:rsidRDefault="005563D8" w:rsidP="005A1744">
            <w:pPr>
              <w:widowControl/>
              <w:autoSpaceDE w:val="0"/>
              <w:autoSpaceDN w:val="0"/>
              <w:rPr>
                <w:rFonts w:asciiTheme="minorEastAsia" w:hAnsiTheme="minorEastAsia"/>
              </w:rPr>
            </w:pPr>
            <w:r w:rsidRPr="00070376">
              <w:rPr>
                <w:rFonts w:asciiTheme="minorEastAsia" w:hAnsiTheme="minorEastAsia" w:hint="eastAsia"/>
              </w:rPr>
              <w:t>担当者</w:t>
            </w:r>
          </w:p>
          <w:p w:rsidR="005563D8" w:rsidRPr="00070376" w:rsidRDefault="005563D8" w:rsidP="005A1744">
            <w:pPr>
              <w:widowControl/>
              <w:autoSpaceDE w:val="0"/>
              <w:autoSpaceDN w:val="0"/>
              <w:rPr>
                <w:rFonts w:asciiTheme="minorEastAsia" w:hAnsiTheme="minorEastAsia"/>
              </w:rPr>
            </w:pPr>
            <w:r w:rsidRPr="00070376">
              <w:rPr>
                <w:rFonts w:asciiTheme="minorEastAsia" w:hAnsiTheme="minorEastAsia" w:hint="eastAsia"/>
              </w:rPr>
              <w:t>連絡先</w:t>
            </w:r>
          </w:p>
        </w:tc>
        <w:tc>
          <w:tcPr>
            <w:tcW w:w="1634" w:type="dxa"/>
            <w:vAlign w:val="center"/>
          </w:tcPr>
          <w:p w:rsidR="005563D8" w:rsidRPr="00070376" w:rsidRDefault="003C4D2F" w:rsidP="003C4D2F">
            <w:pPr>
              <w:widowControl/>
              <w:autoSpaceDE w:val="0"/>
              <w:autoSpaceDN w:val="0"/>
              <w:rPr>
                <w:rFonts w:asciiTheme="minorEastAsia" w:hAnsiTheme="minorEastAsia"/>
              </w:rPr>
            </w:pPr>
            <w:r w:rsidRPr="00070376">
              <w:rPr>
                <w:rFonts w:asciiTheme="minorEastAsia" w:hAnsiTheme="minorEastAsia" w:hint="eastAsia"/>
              </w:rPr>
              <w:t>部署</w:t>
            </w:r>
            <w:r w:rsidR="005563D8" w:rsidRPr="00070376">
              <w:rPr>
                <w:rFonts w:asciiTheme="minorEastAsia" w:hAnsiTheme="minorEastAsia" w:hint="eastAsia"/>
              </w:rPr>
              <w:t>・職・氏名</w:t>
            </w:r>
          </w:p>
        </w:tc>
        <w:tc>
          <w:tcPr>
            <w:tcW w:w="5737" w:type="dxa"/>
            <w:vAlign w:val="center"/>
          </w:tcPr>
          <w:p w:rsidR="005563D8" w:rsidRPr="00070376" w:rsidRDefault="005563D8" w:rsidP="005A1744">
            <w:pPr>
              <w:widowControl/>
              <w:autoSpaceDE w:val="0"/>
              <w:autoSpaceDN w:val="0"/>
              <w:rPr>
                <w:rFonts w:asciiTheme="minorEastAsia" w:hAnsiTheme="minorEastAsia"/>
              </w:rPr>
            </w:pPr>
          </w:p>
        </w:tc>
      </w:tr>
      <w:tr w:rsidR="00070376" w:rsidRPr="00070376" w:rsidTr="0005695F">
        <w:trPr>
          <w:trHeight w:hRule="exact" w:val="454"/>
          <w:jc w:val="center"/>
        </w:trPr>
        <w:tc>
          <w:tcPr>
            <w:tcW w:w="851" w:type="dxa"/>
            <w:vMerge/>
            <w:vAlign w:val="center"/>
          </w:tcPr>
          <w:p w:rsidR="005563D8" w:rsidRPr="00070376" w:rsidRDefault="005563D8" w:rsidP="005A1744">
            <w:pPr>
              <w:widowControl/>
              <w:autoSpaceDE w:val="0"/>
              <w:autoSpaceDN w:val="0"/>
              <w:rPr>
                <w:rFonts w:asciiTheme="minorEastAsia" w:hAnsiTheme="minorEastAsia"/>
              </w:rPr>
            </w:pPr>
          </w:p>
        </w:tc>
        <w:tc>
          <w:tcPr>
            <w:tcW w:w="1634" w:type="dxa"/>
            <w:vAlign w:val="center"/>
          </w:tcPr>
          <w:p w:rsidR="005563D8" w:rsidRPr="00070376" w:rsidRDefault="005563D8" w:rsidP="005A1744">
            <w:pPr>
              <w:widowControl/>
              <w:autoSpaceDE w:val="0"/>
              <w:autoSpaceDN w:val="0"/>
              <w:rPr>
                <w:rFonts w:asciiTheme="minorEastAsia" w:hAnsiTheme="minorEastAsia"/>
              </w:rPr>
            </w:pPr>
            <w:r w:rsidRPr="00070376">
              <w:rPr>
                <w:rFonts w:asciiTheme="minorEastAsia" w:hAnsiTheme="minorEastAsia" w:hint="eastAsia"/>
              </w:rPr>
              <w:t>電　話</w:t>
            </w:r>
          </w:p>
        </w:tc>
        <w:tc>
          <w:tcPr>
            <w:tcW w:w="5737" w:type="dxa"/>
            <w:vAlign w:val="center"/>
          </w:tcPr>
          <w:p w:rsidR="005563D8" w:rsidRPr="00070376" w:rsidRDefault="005563D8" w:rsidP="005A1744">
            <w:pPr>
              <w:widowControl/>
              <w:autoSpaceDE w:val="0"/>
              <w:autoSpaceDN w:val="0"/>
              <w:rPr>
                <w:rFonts w:asciiTheme="minorEastAsia" w:hAnsiTheme="minorEastAsia"/>
              </w:rPr>
            </w:pPr>
          </w:p>
        </w:tc>
      </w:tr>
      <w:tr w:rsidR="005563D8" w:rsidRPr="00070376" w:rsidTr="0005695F">
        <w:trPr>
          <w:trHeight w:hRule="exact" w:val="454"/>
          <w:jc w:val="center"/>
        </w:trPr>
        <w:tc>
          <w:tcPr>
            <w:tcW w:w="851" w:type="dxa"/>
            <w:vMerge/>
            <w:vAlign w:val="center"/>
          </w:tcPr>
          <w:p w:rsidR="005563D8" w:rsidRPr="00070376" w:rsidRDefault="005563D8" w:rsidP="005A1744">
            <w:pPr>
              <w:widowControl/>
              <w:autoSpaceDE w:val="0"/>
              <w:autoSpaceDN w:val="0"/>
              <w:rPr>
                <w:rFonts w:asciiTheme="minorEastAsia" w:hAnsiTheme="minorEastAsia"/>
              </w:rPr>
            </w:pPr>
          </w:p>
        </w:tc>
        <w:tc>
          <w:tcPr>
            <w:tcW w:w="1634" w:type="dxa"/>
            <w:vAlign w:val="center"/>
          </w:tcPr>
          <w:p w:rsidR="005563D8" w:rsidRPr="00070376" w:rsidRDefault="005563D8" w:rsidP="005A1744">
            <w:pPr>
              <w:widowControl/>
              <w:autoSpaceDE w:val="0"/>
              <w:autoSpaceDN w:val="0"/>
              <w:rPr>
                <w:rFonts w:asciiTheme="minorEastAsia" w:hAnsiTheme="minorEastAsia"/>
              </w:rPr>
            </w:pPr>
            <w:r w:rsidRPr="00070376">
              <w:rPr>
                <w:rFonts w:asciiTheme="minorEastAsia" w:hAnsiTheme="minorEastAsia" w:hint="eastAsia"/>
                <w:szCs w:val="21"/>
              </w:rPr>
              <w:t>e-mail</w:t>
            </w:r>
          </w:p>
        </w:tc>
        <w:tc>
          <w:tcPr>
            <w:tcW w:w="5737" w:type="dxa"/>
            <w:vAlign w:val="center"/>
          </w:tcPr>
          <w:p w:rsidR="005563D8" w:rsidRPr="00070376" w:rsidRDefault="005563D8" w:rsidP="005A1744">
            <w:pPr>
              <w:widowControl/>
              <w:autoSpaceDE w:val="0"/>
              <w:autoSpaceDN w:val="0"/>
              <w:rPr>
                <w:rFonts w:asciiTheme="minorEastAsia" w:hAnsiTheme="minorEastAsia"/>
              </w:rPr>
            </w:pPr>
          </w:p>
        </w:tc>
      </w:tr>
    </w:tbl>
    <w:p w:rsidR="005563D8" w:rsidRDefault="005563D8" w:rsidP="005A1744">
      <w:pPr>
        <w:widowControl/>
        <w:autoSpaceDE w:val="0"/>
        <w:autoSpaceDN w:val="0"/>
        <w:spacing w:line="120" w:lineRule="exact"/>
        <w:jc w:val="left"/>
        <w:rPr>
          <w:ins w:id="35" w:author="泉田 邦彦 [Kunihiko Izumita]" w:date="2021-08-05T18:02:00Z"/>
          <w:rFonts w:asciiTheme="minorEastAsia" w:hAnsiTheme="minorEastAsia"/>
        </w:rPr>
      </w:pPr>
    </w:p>
    <w:p w:rsidR="007B48CA" w:rsidRDefault="007B48CA" w:rsidP="005A1744">
      <w:pPr>
        <w:widowControl/>
        <w:autoSpaceDE w:val="0"/>
        <w:autoSpaceDN w:val="0"/>
        <w:spacing w:line="120" w:lineRule="exact"/>
        <w:jc w:val="left"/>
        <w:rPr>
          <w:ins w:id="36" w:author="泉田 邦彦 [Kunihiko Izumita]" w:date="2021-08-05T18:02:00Z"/>
          <w:rFonts w:asciiTheme="minorEastAsia" w:hAnsiTheme="minorEastAsia"/>
        </w:rPr>
      </w:pPr>
    </w:p>
    <w:p w:rsidR="007B48CA" w:rsidRDefault="007B48CA" w:rsidP="005A1744">
      <w:pPr>
        <w:widowControl/>
        <w:autoSpaceDE w:val="0"/>
        <w:autoSpaceDN w:val="0"/>
        <w:spacing w:line="120" w:lineRule="exact"/>
        <w:jc w:val="left"/>
        <w:rPr>
          <w:ins w:id="37" w:author="泉田 邦彦 [Kunihiko Izumita]" w:date="2021-08-05T18:02:00Z"/>
          <w:rFonts w:asciiTheme="minorEastAsia" w:hAnsiTheme="minorEastAsia"/>
        </w:rPr>
      </w:pPr>
    </w:p>
    <w:p w:rsidR="007B48CA" w:rsidRDefault="007B48CA" w:rsidP="005A1744">
      <w:pPr>
        <w:widowControl/>
        <w:autoSpaceDE w:val="0"/>
        <w:autoSpaceDN w:val="0"/>
        <w:spacing w:line="120" w:lineRule="exact"/>
        <w:jc w:val="left"/>
        <w:rPr>
          <w:ins w:id="38" w:author="泉田 邦彦 [Kunihiko Izumita]" w:date="2021-08-05T18:02:00Z"/>
          <w:rFonts w:asciiTheme="minorEastAsia" w:hAnsiTheme="minorEastAsia"/>
        </w:rPr>
      </w:pPr>
    </w:p>
    <w:p w:rsidR="007B48CA" w:rsidRDefault="007B48CA" w:rsidP="005A1744">
      <w:pPr>
        <w:widowControl/>
        <w:autoSpaceDE w:val="0"/>
        <w:autoSpaceDN w:val="0"/>
        <w:spacing w:line="120" w:lineRule="exact"/>
        <w:jc w:val="left"/>
        <w:rPr>
          <w:ins w:id="39" w:author="泉田 邦彦 [Kunihiko Izumita]" w:date="2021-08-05T18:02:00Z"/>
          <w:rFonts w:asciiTheme="minorEastAsia" w:hAnsiTheme="minorEastAsia"/>
        </w:rPr>
      </w:pPr>
      <w:ins w:id="40" w:author="泉田 邦彦 [Kunihiko Izumita]" w:date="2021-08-05T18:03:00Z">
        <w:r>
          <w:rPr>
            <w:rFonts w:asciiTheme="minorEastAsia" w:hAnsiTheme="minorEastAsia" w:hint="eastAsia"/>
            <w:noProof/>
            <w:sz w:val="36"/>
            <w:szCs w:val="36"/>
          </w:rPr>
          <mc:AlternateContent>
            <mc:Choice Requires="wps">
              <w:drawing>
                <wp:anchor distT="0" distB="0" distL="114300" distR="114300" simplePos="0" relativeHeight="251680768" behindDoc="0" locked="0" layoutInCell="1" allowOverlap="1" wp14:anchorId="1226B58D" wp14:editId="720FA6EE">
                  <wp:simplePos x="0" y="0"/>
                  <wp:positionH relativeFrom="column">
                    <wp:posOffset>4406265</wp:posOffset>
                  </wp:positionH>
                  <wp:positionV relativeFrom="paragraph">
                    <wp:posOffset>-308610</wp:posOffset>
                  </wp:positionV>
                  <wp:extent cx="962025" cy="30480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B48CA" w:rsidRPr="007B48CA" w:rsidRDefault="007B48CA">
                              <w:pPr>
                                <w:jc w:val="right"/>
                                <w:rPr>
                                  <w:rFonts w:asciiTheme="minorEastAsia" w:hAnsiTheme="minorEastAsia"/>
                                  <w:sz w:val="24"/>
                                  <w:rPrChange w:id="41" w:author="泉田 邦彦 [Kunihiko Izumita]" w:date="2021-08-05T18:03:00Z">
                                    <w:rPr/>
                                  </w:rPrChange>
                                </w:rPr>
                                <w:pPrChange w:id="42" w:author="泉田 邦彦 [Kunihiko Izumita]" w:date="2021-08-05T18:02:00Z">
                                  <w:pPr/>
                                </w:pPrChange>
                              </w:pPr>
                              <w:ins w:id="43" w:author="泉田 邦彦 [Kunihiko Izumita]" w:date="2021-08-05T18:01:00Z">
                                <w:r w:rsidRPr="007B48CA">
                                  <w:rPr>
                                    <w:rFonts w:asciiTheme="minorEastAsia" w:hAnsiTheme="minorEastAsia" w:hint="eastAsia"/>
                                    <w:sz w:val="24"/>
                                    <w:rPrChange w:id="44" w:author="泉田 邦彦 [Kunihiko Izumita]" w:date="2021-08-05T18:03:00Z">
                                      <w:rPr>
                                        <w:rFonts w:hint="eastAsia"/>
                                      </w:rPr>
                                    </w:rPrChange>
                                  </w:rPr>
                                  <w:t>様式</w:t>
                                </w:r>
                              </w:ins>
                              <w:ins w:id="45" w:author="泉田 邦彦 [Kunihiko Izumita]" w:date="2021-08-05T18:03:00Z">
                                <w:r w:rsidRPr="007B48CA">
                                  <w:rPr>
                                    <w:rFonts w:asciiTheme="minorEastAsia" w:hAnsiTheme="minorEastAsia" w:hint="eastAsia"/>
                                    <w:sz w:val="24"/>
                                    <w:rPrChange w:id="46" w:author="泉田 邦彦 [Kunihiko Izumita]" w:date="2021-08-05T18:03:00Z">
                                      <w:rPr>
                                        <w:rFonts w:hint="eastAsia"/>
                                        <w:sz w:val="24"/>
                                      </w:rPr>
                                    </w:rPrChange>
                                  </w:rPr>
                                  <w:t>２</w:t>
                                </w:r>
                              </w:ins>
                              <w:ins w:id="47" w:author="泉田 邦彦 [Kunihiko Izumita]" w:date="2021-08-05T18:04:00Z">
                                <w:r>
                                  <w:rPr>
                                    <w:rFonts w:asciiTheme="minorEastAsia" w:hAnsiTheme="minorEastAsia" w:hint="eastAsia"/>
                                    <w:sz w:val="24"/>
                                  </w:rPr>
                                  <w:t>-</w:t>
                                </w:r>
                              </w:ins>
                              <w:ins w:id="48" w:author="泉田 邦彦 [Kunihiko Izumita]" w:date="2021-08-05T18:03:00Z">
                                <w:r w:rsidRPr="007B48CA">
                                  <w:rPr>
                                    <w:rFonts w:asciiTheme="minorEastAsia" w:hAnsiTheme="minorEastAsia"/>
                                    <w:sz w:val="24"/>
                                    <w:rPrChange w:id="49" w:author="泉田 邦彦 [Kunihiko Izumita]" w:date="2021-08-05T18:03:00Z">
                                      <w:rPr>
                                        <w:sz w:val="24"/>
                                      </w:rPr>
                                    </w:rPrChange>
                                  </w:rPr>
                                  <w:t>1</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6B58D" id="テキスト ボックス 2" o:spid="_x0000_s1027" type="#_x0000_t202" style="position:absolute;margin-left:346.95pt;margin-top:-24.3pt;width:75.75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" fillcolor="white [3201]" stroked="f" strokeweight=".5pt">
                  <v:textbox>
                    <w:txbxContent>
                      <w:p w:rsidR="007B48CA" w:rsidRPr="007B48CA" w:rsidRDefault="007B48CA">
                        <w:pPr>
                          <w:jc w:val="right"/>
                          <w:rPr>
                            <w:rFonts w:asciiTheme="minorEastAsia" w:hAnsiTheme="minorEastAsia"/>
                            <w:sz w:val="24"/>
                            <w:rPrChange w:id="50" w:author="泉田 邦彦 [Kunihiko Izumita]" w:date="2021-08-05T18:03:00Z">
                              <w:rPr/>
                            </w:rPrChange>
                          </w:rPr>
                          <w:pPrChange w:id="51" w:author="泉田 邦彦 [Kunihiko Izumita]" w:date="2021-08-05T18:02:00Z">
                            <w:pPr/>
                          </w:pPrChange>
                        </w:pPr>
                        <w:ins w:id="52" w:author="泉田 邦彦 [Kunihiko Izumita]" w:date="2021-08-05T18:01:00Z">
                          <w:r w:rsidRPr="007B48CA">
                            <w:rPr>
                              <w:rFonts w:asciiTheme="minorEastAsia" w:hAnsiTheme="minorEastAsia" w:hint="eastAsia"/>
                              <w:sz w:val="24"/>
                              <w:rPrChange w:id="53" w:author="泉田 邦彦 [Kunihiko Izumita]" w:date="2021-08-05T18:03:00Z">
                                <w:rPr>
                                  <w:rFonts w:hint="eastAsia"/>
                                </w:rPr>
                              </w:rPrChange>
                            </w:rPr>
                            <w:t>様式</w:t>
                          </w:r>
                        </w:ins>
                        <w:ins w:id="54" w:author="泉田 邦彦 [Kunihiko Izumita]" w:date="2021-08-05T18:03:00Z">
                          <w:r w:rsidRPr="007B48CA">
                            <w:rPr>
                              <w:rFonts w:asciiTheme="minorEastAsia" w:hAnsiTheme="minorEastAsia" w:hint="eastAsia"/>
                              <w:sz w:val="24"/>
                              <w:rPrChange w:id="55" w:author="泉田 邦彦 [Kunihiko Izumita]" w:date="2021-08-05T18:03:00Z">
                                <w:rPr>
                                  <w:rFonts w:hint="eastAsia"/>
                                  <w:sz w:val="24"/>
                                </w:rPr>
                              </w:rPrChange>
                            </w:rPr>
                            <w:t>２</w:t>
                          </w:r>
                        </w:ins>
                        <w:ins w:id="56" w:author="泉田 邦彦 [Kunihiko Izumita]" w:date="2021-08-05T18:04:00Z">
                          <w:r>
                            <w:rPr>
                              <w:rFonts w:asciiTheme="minorEastAsia" w:hAnsiTheme="minorEastAsia" w:hint="eastAsia"/>
                              <w:sz w:val="24"/>
                            </w:rPr>
                            <w:t>-</w:t>
                          </w:r>
                        </w:ins>
                        <w:ins w:id="57" w:author="泉田 邦彦 [Kunihiko Izumita]" w:date="2021-08-05T18:03:00Z">
                          <w:r w:rsidRPr="007B48CA">
                            <w:rPr>
                              <w:rFonts w:asciiTheme="minorEastAsia" w:hAnsiTheme="minorEastAsia"/>
                              <w:sz w:val="24"/>
                              <w:rPrChange w:id="58" w:author="泉田 邦彦 [Kunihiko Izumita]" w:date="2021-08-05T18:03:00Z">
                                <w:rPr>
                                  <w:sz w:val="24"/>
                                </w:rPr>
                              </w:rPrChange>
                            </w:rPr>
                            <w:t>1</w:t>
                          </w:r>
                        </w:ins>
                      </w:p>
                    </w:txbxContent>
                  </v:textbox>
                </v:shape>
              </w:pict>
            </mc:Fallback>
          </mc:AlternateContent>
        </w:r>
      </w:ins>
    </w:p>
    <w:p w:rsidR="007B48CA" w:rsidRPr="00C92D76" w:rsidRDefault="007B48CA" w:rsidP="007B48CA">
      <w:pPr>
        <w:pStyle w:val="ab"/>
        <w:widowControl w:val="0"/>
        <w:spacing w:before="0" w:after="0"/>
        <w:jc w:val="center"/>
        <w:rPr>
          <w:ins w:id="59" w:author="泉田 邦彦 [Kunihiko Izumita]" w:date="2021-08-05T18:03:00Z"/>
          <w:rFonts w:asciiTheme="minorEastAsia" w:eastAsiaTheme="minorEastAsia" w:hAnsiTheme="minorEastAsia"/>
          <w:bCs/>
          <w:sz w:val="36"/>
          <w:szCs w:val="36"/>
        </w:rPr>
      </w:pPr>
      <w:ins w:id="60" w:author="泉田 邦彦 [Kunihiko Izumita]" w:date="2021-08-05T18:03:00Z">
        <w:r w:rsidRPr="00C92D76">
          <w:rPr>
            <w:rFonts w:asciiTheme="minorEastAsia" w:eastAsiaTheme="minorEastAsia" w:hAnsiTheme="minorEastAsia" w:hint="eastAsia"/>
            <w:bCs/>
            <w:sz w:val="36"/>
            <w:szCs w:val="36"/>
          </w:rPr>
          <w:t>会社・事業概要及び実績調書</w:t>
        </w:r>
      </w:ins>
    </w:p>
    <w:p w:rsidR="007B48CA" w:rsidRPr="00C92D76" w:rsidRDefault="007B48CA" w:rsidP="007B48CA">
      <w:pPr>
        <w:rPr>
          <w:ins w:id="61" w:author="泉田 邦彦 [Kunihiko Izumita]" w:date="2021-08-05T18:03:00Z"/>
          <w:rFonts w:asciiTheme="minorEastAsia" w:hAnsiTheme="minorEastAsia"/>
          <w:kern w:val="0"/>
          <w:sz w:val="28"/>
          <w:szCs w:val="28"/>
        </w:rPr>
      </w:pPr>
      <w:ins w:id="62" w:author="泉田 邦彦 [Kunihiko Izumita]" w:date="2021-08-05T18:03:00Z">
        <w:r w:rsidRPr="00C92D76">
          <w:rPr>
            <w:rFonts w:asciiTheme="minorEastAsia" w:hAnsiTheme="minorEastAsia" w:hint="eastAsia"/>
            <w:kern w:val="0"/>
            <w:sz w:val="28"/>
            <w:szCs w:val="28"/>
          </w:rPr>
          <w:t>１　提出者（参加申込者）の概要</w:t>
        </w:r>
      </w:ins>
    </w:p>
    <w:tbl>
      <w:tblPr>
        <w:tblW w:w="9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31"/>
        <w:gridCol w:w="7540"/>
      </w:tblGrid>
      <w:tr w:rsidR="007B48CA" w:rsidRPr="00D16121" w:rsidTr="0051233A">
        <w:trPr>
          <w:trHeight w:val="580"/>
          <w:jc w:val="center"/>
          <w:ins w:id="63" w:author="泉田 邦彦 [Kunihiko Izumita]" w:date="2021-08-05T18:03:00Z"/>
        </w:trPr>
        <w:tc>
          <w:tcPr>
            <w:tcW w:w="1631" w:type="dxa"/>
            <w:tcBorders>
              <w:top w:val="single" w:sz="12" w:space="0" w:color="auto"/>
              <w:left w:val="single" w:sz="12" w:space="0" w:color="auto"/>
              <w:bottom w:val="single" w:sz="4" w:space="0" w:color="auto"/>
            </w:tcBorders>
          </w:tcPr>
          <w:p w:rsidR="007B48CA" w:rsidRPr="00773F19" w:rsidRDefault="007B48CA" w:rsidP="0051233A">
            <w:pPr>
              <w:spacing w:line="600" w:lineRule="auto"/>
              <w:jc w:val="center"/>
              <w:rPr>
                <w:ins w:id="64" w:author="泉田 邦彦 [Kunihiko Izumita]" w:date="2021-08-05T18:03:00Z"/>
                <w:rFonts w:asciiTheme="minorEastAsia" w:hAnsiTheme="minorEastAsia"/>
                <w:sz w:val="22"/>
              </w:rPr>
            </w:pPr>
            <w:ins w:id="65" w:author="泉田 邦彦 [Kunihiko Izumita]" w:date="2021-08-05T18:03:00Z">
              <w:r w:rsidRPr="00773F19">
                <w:rPr>
                  <w:rFonts w:asciiTheme="minorEastAsia" w:hAnsiTheme="minorEastAsia" w:hint="eastAsia"/>
                  <w:spacing w:val="165"/>
                  <w:kern w:val="0"/>
                  <w:sz w:val="22"/>
                </w:rPr>
                <w:t>法人</w:t>
              </w:r>
              <w:r w:rsidRPr="00773F19">
                <w:rPr>
                  <w:rFonts w:asciiTheme="minorEastAsia" w:hAnsiTheme="minorEastAsia" w:hint="eastAsia"/>
                  <w:kern w:val="0"/>
                  <w:sz w:val="22"/>
                </w:rPr>
                <w:t>名</w:t>
              </w:r>
            </w:ins>
          </w:p>
        </w:tc>
        <w:tc>
          <w:tcPr>
            <w:tcW w:w="7540" w:type="dxa"/>
            <w:tcBorders>
              <w:top w:val="single" w:sz="12" w:space="0" w:color="auto"/>
              <w:bottom w:val="single" w:sz="4" w:space="0" w:color="auto"/>
              <w:right w:val="single" w:sz="12" w:space="0" w:color="auto"/>
            </w:tcBorders>
          </w:tcPr>
          <w:p w:rsidR="007B48CA" w:rsidRPr="00D16121" w:rsidRDefault="007B48CA" w:rsidP="0051233A">
            <w:pPr>
              <w:spacing w:line="600" w:lineRule="auto"/>
              <w:rPr>
                <w:ins w:id="66" w:author="泉田 邦彦 [Kunihiko Izumita]" w:date="2021-08-05T18:03:00Z"/>
                <w:rFonts w:asciiTheme="minorEastAsia" w:hAnsiTheme="minorEastAsia"/>
                <w:sz w:val="22"/>
              </w:rPr>
            </w:pPr>
          </w:p>
        </w:tc>
      </w:tr>
      <w:tr w:rsidR="007B48CA" w:rsidRPr="00D16121" w:rsidTr="0051233A">
        <w:trPr>
          <w:trHeight w:val="580"/>
          <w:jc w:val="center"/>
          <w:ins w:id="67" w:author="泉田 邦彦 [Kunihiko Izumita]" w:date="2021-08-05T18:03:00Z"/>
        </w:trPr>
        <w:tc>
          <w:tcPr>
            <w:tcW w:w="1631" w:type="dxa"/>
            <w:tcBorders>
              <w:left w:val="single" w:sz="12" w:space="0" w:color="auto"/>
            </w:tcBorders>
          </w:tcPr>
          <w:p w:rsidR="007B48CA" w:rsidRPr="00773F19" w:rsidRDefault="007B48CA" w:rsidP="0051233A">
            <w:pPr>
              <w:spacing w:line="600" w:lineRule="auto"/>
              <w:jc w:val="center"/>
              <w:rPr>
                <w:ins w:id="68" w:author="泉田 邦彦 [Kunihiko Izumita]" w:date="2021-08-05T18:03:00Z"/>
                <w:rFonts w:asciiTheme="minorEastAsia" w:hAnsiTheme="minorEastAsia"/>
                <w:sz w:val="22"/>
              </w:rPr>
            </w:pPr>
            <w:ins w:id="69" w:author="泉田 邦彦 [Kunihiko Izumita]" w:date="2021-08-05T18:03:00Z">
              <w:r w:rsidRPr="00773F19">
                <w:rPr>
                  <w:rFonts w:asciiTheme="minorEastAsia" w:hAnsiTheme="minorEastAsia" w:hint="eastAsia"/>
                  <w:spacing w:val="27"/>
                  <w:kern w:val="0"/>
                  <w:sz w:val="22"/>
                </w:rPr>
                <w:t>本店所在</w:t>
              </w:r>
              <w:r w:rsidRPr="00773F19">
                <w:rPr>
                  <w:rFonts w:asciiTheme="minorEastAsia" w:hAnsiTheme="minorEastAsia" w:hint="eastAsia"/>
                  <w:spacing w:val="2"/>
                  <w:kern w:val="0"/>
                  <w:sz w:val="22"/>
                </w:rPr>
                <w:t>地</w:t>
              </w:r>
            </w:ins>
          </w:p>
        </w:tc>
        <w:tc>
          <w:tcPr>
            <w:tcW w:w="7540" w:type="dxa"/>
            <w:tcBorders>
              <w:right w:val="single" w:sz="12" w:space="0" w:color="auto"/>
            </w:tcBorders>
          </w:tcPr>
          <w:p w:rsidR="007B48CA" w:rsidRPr="00D16121" w:rsidRDefault="007B48CA" w:rsidP="0051233A">
            <w:pPr>
              <w:spacing w:line="600" w:lineRule="auto"/>
              <w:rPr>
                <w:ins w:id="70" w:author="泉田 邦彦 [Kunihiko Izumita]" w:date="2021-08-05T18:03:00Z"/>
                <w:rFonts w:asciiTheme="minorEastAsia" w:hAnsiTheme="minorEastAsia"/>
                <w:sz w:val="22"/>
              </w:rPr>
            </w:pPr>
          </w:p>
        </w:tc>
      </w:tr>
      <w:tr w:rsidR="007B48CA" w:rsidRPr="00D16121" w:rsidTr="0051233A">
        <w:trPr>
          <w:trHeight w:val="580"/>
          <w:jc w:val="center"/>
          <w:ins w:id="71" w:author="泉田 邦彦 [Kunihiko Izumita]" w:date="2021-08-05T18:03:00Z"/>
        </w:trPr>
        <w:tc>
          <w:tcPr>
            <w:tcW w:w="1631" w:type="dxa"/>
            <w:tcBorders>
              <w:left w:val="single" w:sz="12" w:space="0" w:color="auto"/>
            </w:tcBorders>
          </w:tcPr>
          <w:p w:rsidR="007B48CA" w:rsidRPr="00773F19" w:rsidRDefault="007B48CA" w:rsidP="0051233A">
            <w:pPr>
              <w:spacing w:line="600" w:lineRule="auto"/>
              <w:jc w:val="center"/>
              <w:rPr>
                <w:ins w:id="72" w:author="泉田 邦彦 [Kunihiko Izumita]" w:date="2021-08-05T18:03:00Z"/>
                <w:rFonts w:asciiTheme="minorEastAsia" w:hAnsiTheme="minorEastAsia"/>
                <w:kern w:val="0"/>
                <w:sz w:val="22"/>
              </w:rPr>
            </w:pPr>
            <w:ins w:id="73" w:author="泉田 邦彦 [Kunihiko Izumita]" w:date="2021-08-05T18:03:00Z">
              <w:r w:rsidRPr="00773F19">
                <w:rPr>
                  <w:rFonts w:asciiTheme="minorEastAsia" w:hAnsiTheme="minorEastAsia" w:hint="eastAsia"/>
                  <w:spacing w:val="27"/>
                  <w:kern w:val="0"/>
                  <w:sz w:val="22"/>
                </w:rPr>
                <w:t>代表者氏</w:t>
              </w:r>
              <w:r w:rsidRPr="00773F19">
                <w:rPr>
                  <w:rFonts w:asciiTheme="minorEastAsia" w:hAnsiTheme="minorEastAsia" w:hint="eastAsia"/>
                  <w:spacing w:val="2"/>
                  <w:kern w:val="0"/>
                  <w:sz w:val="22"/>
                </w:rPr>
                <w:t>名</w:t>
              </w:r>
            </w:ins>
          </w:p>
        </w:tc>
        <w:tc>
          <w:tcPr>
            <w:tcW w:w="7540" w:type="dxa"/>
            <w:tcBorders>
              <w:right w:val="single" w:sz="12" w:space="0" w:color="auto"/>
            </w:tcBorders>
          </w:tcPr>
          <w:p w:rsidR="007B48CA" w:rsidRPr="00D16121" w:rsidRDefault="007B48CA" w:rsidP="0051233A">
            <w:pPr>
              <w:spacing w:line="600" w:lineRule="auto"/>
              <w:rPr>
                <w:ins w:id="74" w:author="泉田 邦彦 [Kunihiko Izumita]" w:date="2021-08-05T18:03:00Z"/>
                <w:rFonts w:asciiTheme="minorEastAsia" w:hAnsiTheme="minorEastAsia"/>
                <w:sz w:val="22"/>
              </w:rPr>
            </w:pPr>
          </w:p>
        </w:tc>
      </w:tr>
      <w:tr w:rsidR="007B48CA" w:rsidRPr="00D16121" w:rsidTr="0051233A">
        <w:trPr>
          <w:trHeight w:val="580"/>
          <w:jc w:val="center"/>
          <w:ins w:id="75" w:author="泉田 邦彦 [Kunihiko Izumita]" w:date="2021-08-05T18:03:00Z"/>
        </w:trPr>
        <w:tc>
          <w:tcPr>
            <w:tcW w:w="1631" w:type="dxa"/>
            <w:tcBorders>
              <w:left w:val="single" w:sz="12" w:space="0" w:color="auto"/>
            </w:tcBorders>
          </w:tcPr>
          <w:p w:rsidR="007B48CA" w:rsidRPr="00773F19" w:rsidRDefault="007B48CA" w:rsidP="0051233A">
            <w:pPr>
              <w:spacing w:line="600" w:lineRule="auto"/>
              <w:jc w:val="center"/>
              <w:rPr>
                <w:ins w:id="76" w:author="泉田 邦彦 [Kunihiko Izumita]" w:date="2021-08-05T18:03:00Z"/>
                <w:rFonts w:asciiTheme="minorEastAsia" w:hAnsiTheme="minorEastAsia"/>
                <w:sz w:val="22"/>
              </w:rPr>
            </w:pPr>
            <w:ins w:id="77" w:author="泉田 邦彦 [Kunihiko Izumita]" w:date="2021-08-05T18:03:00Z">
              <w:r w:rsidRPr="00773F19">
                <w:rPr>
                  <w:rFonts w:asciiTheme="minorEastAsia" w:hAnsiTheme="minorEastAsia" w:hint="eastAsia"/>
                  <w:spacing w:val="27"/>
                  <w:kern w:val="0"/>
                  <w:sz w:val="22"/>
                </w:rPr>
                <w:t>設立年月</w:t>
              </w:r>
              <w:r w:rsidRPr="00773F19">
                <w:rPr>
                  <w:rFonts w:asciiTheme="minorEastAsia" w:hAnsiTheme="minorEastAsia" w:hint="eastAsia"/>
                  <w:spacing w:val="2"/>
                  <w:kern w:val="0"/>
                  <w:sz w:val="22"/>
                </w:rPr>
                <w:t>日</w:t>
              </w:r>
            </w:ins>
          </w:p>
        </w:tc>
        <w:tc>
          <w:tcPr>
            <w:tcW w:w="7540" w:type="dxa"/>
            <w:tcBorders>
              <w:right w:val="single" w:sz="12" w:space="0" w:color="auto"/>
            </w:tcBorders>
          </w:tcPr>
          <w:p w:rsidR="007B48CA" w:rsidRPr="00D16121" w:rsidRDefault="007B48CA" w:rsidP="0051233A">
            <w:pPr>
              <w:spacing w:line="600" w:lineRule="auto"/>
              <w:rPr>
                <w:ins w:id="78" w:author="泉田 邦彦 [Kunihiko Izumita]" w:date="2021-08-05T18:03:00Z"/>
                <w:rFonts w:asciiTheme="minorEastAsia" w:hAnsiTheme="minorEastAsia"/>
                <w:sz w:val="22"/>
              </w:rPr>
            </w:pPr>
          </w:p>
        </w:tc>
      </w:tr>
      <w:tr w:rsidR="007B48CA" w:rsidRPr="00D16121" w:rsidTr="0051233A">
        <w:trPr>
          <w:trHeight w:val="580"/>
          <w:jc w:val="center"/>
          <w:ins w:id="79" w:author="泉田 邦彦 [Kunihiko Izumita]" w:date="2021-08-05T18:03:00Z"/>
        </w:trPr>
        <w:tc>
          <w:tcPr>
            <w:tcW w:w="1631" w:type="dxa"/>
            <w:tcBorders>
              <w:left w:val="single" w:sz="12" w:space="0" w:color="auto"/>
            </w:tcBorders>
          </w:tcPr>
          <w:p w:rsidR="007B48CA" w:rsidRPr="00773F19" w:rsidRDefault="007B48CA" w:rsidP="0051233A">
            <w:pPr>
              <w:spacing w:line="600" w:lineRule="auto"/>
              <w:jc w:val="center"/>
              <w:rPr>
                <w:ins w:id="80" w:author="泉田 邦彦 [Kunihiko Izumita]" w:date="2021-08-05T18:03:00Z"/>
                <w:rFonts w:asciiTheme="minorEastAsia" w:hAnsiTheme="minorEastAsia"/>
                <w:sz w:val="22"/>
              </w:rPr>
            </w:pPr>
            <w:ins w:id="81" w:author="泉田 邦彦 [Kunihiko Izumita]" w:date="2021-08-05T18:03:00Z">
              <w:r w:rsidRPr="00773F19">
                <w:rPr>
                  <w:rFonts w:asciiTheme="minorEastAsia" w:hAnsiTheme="minorEastAsia" w:hint="eastAsia"/>
                  <w:spacing w:val="165"/>
                  <w:kern w:val="0"/>
                  <w:sz w:val="22"/>
                </w:rPr>
                <w:t>資本</w:t>
              </w:r>
              <w:r w:rsidRPr="00773F19">
                <w:rPr>
                  <w:rFonts w:asciiTheme="minorEastAsia" w:hAnsiTheme="minorEastAsia" w:hint="eastAsia"/>
                  <w:kern w:val="0"/>
                  <w:sz w:val="22"/>
                </w:rPr>
                <w:t>金</w:t>
              </w:r>
            </w:ins>
          </w:p>
        </w:tc>
        <w:tc>
          <w:tcPr>
            <w:tcW w:w="7540" w:type="dxa"/>
            <w:tcBorders>
              <w:right w:val="single" w:sz="12" w:space="0" w:color="auto"/>
            </w:tcBorders>
          </w:tcPr>
          <w:p w:rsidR="007B48CA" w:rsidRPr="00D16121" w:rsidRDefault="007B48CA" w:rsidP="0051233A">
            <w:pPr>
              <w:spacing w:line="600" w:lineRule="auto"/>
              <w:rPr>
                <w:ins w:id="82" w:author="泉田 邦彦 [Kunihiko Izumita]" w:date="2021-08-05T18:03:00Z"/>
                <w:rFonts w:asciiTheme="minorEastAsia" w:hAnsiTheme="minorEastAsia"/>
                <w:sz w:val="22"/>
              </w:rPr>
            </w:pPr>
          </w:p>
        </w:tc>
      </w:tr>
      <w:tr w:rsidR="007B48CA" w:rsidRPr="00D16121" w:rsidTr="0051233A">
        <w:trPr>
          <w:trHeight w:val="956"/>
          <w:jc w:val="center"/>
          <w:ins w:id="83" w:author="泉田 邦彦 [Kunihiko Izumita]" w:date="2021-08-05T18:03:00Z"/>
        </w:trPr>
        <w:tc>
          <w:tcPr>
            <w:tcW w:w="1631" w:type="dxa"/>
            <w:tcBorders>
              <w:left w:val="single" w:sz="12" w:space="0" w:color="auto"/>
            </w:tcBorders>
            <w:vAlign w:val="center"/>
          </w:tcPr>
          <w:p w:rsidR="007B48CA" w:rsidRPr="00773F19" w:rsidRDefault="007B48CA" w:rsidP="0051233A">
            <w:pPr>
              <w:spacing w:line="420" w:lineRule="exact"/>
              <w:jc w:val="center"/>
              <w:rPr>
                <w:ins w:id="84" w:author="泉田 邦彦 [Kunihiko Izumita]" w:date="2021-08-05T18:03:00Z"/>
                <w:rFonts w:asciiTheme="minorEastAsia" w:hAnsiTheme="minorEastAsia"/>
                <w:sz w:val="22"/>
              </w:rPr>
            </w:pPr>
            <w:ins w:id="85" w:author="泉田 邦彦 [Kunihiko Izumita]" w:date="2021-08-05T18:03:00Z">
              <w:r w:rsidRPr="00773F19">
                <w:rPr>
                  <w:rFonts w:asciiTheme="minorEastAsia" w:hAnsiTheme="minorEastAsia" w:hint="eastAsia"/>
                  <w:spacing w:val="73"/>
                  <w:kern w:val="0"/>
                  <w:sz w:val="22"/>
                </w:rPr>
                <w:t>従業員</w:t>
              </w:r>
              <w:r w:rsidRPr="00773F19">
                <w:rPr>
                  <w:rFonts w:asciiTheme="minorEastAsia" w:hAnsiTheme="minorEastAsia" w:hint="eastAsia"/>
                  <w:spacing w:val="1"/>
                  <w:kern w:val="0"/>
                  <w:sz w:val="22"/>
                </w:rPr>
                <w:t>数</w:t>
              </w:r>
            </w:ins>
          </w:p>
        </w:tc>
        <w:tc>
          <w:tcPr>
            <w:tcW w:w="7540" w:type="dxa"/>
            <w:tcBorders>
              <w:right w:val="single" w:sz="12" w:space="0" w:color="auto"/>
            </w:tcBorders>
            <w:vAlign w:val="center"/>
          </w:tcPr>
          <w:p w:rsidR="007B48CA" w:rsidRPr="00D16121" w:rsidRDefault="007B48CA" w:rsidP="0051233A">
            <w:pPr>
              <w:spacing w:line="420" w:lineRule="exact"/>
              <w:jc w:val="right"/>
              <w:rPr>
                <w:ins w:id="86" w:author="泉田 邦彦 [Kunihiko Izumita]" w:date="2021-08-05T18:03:00Z"/>
                <w:rFonts w:asciiTheme="minorEastAsia" w:hAnsiTheme="minorEastAsia"/>
                <w:sz w:val="22"/>
              </w:rPr>
            </w:pPr>
            <w:ins w:id="87" w:author="泉田 邦彦 [Kunihiko Izumita]" w:date="2021-08-05T18:03:00Z">
              <w:r w:rsidRPr="00D16121">
                <w:rPr>
                  <w:rFonts w:asciiTheme="minorEastAsia" w:hAnsiTheme="minorEastAsia" w:hint="eastAsia"/>
                  <w:sz w:val="22"/>
                </w:rPr>
                <w:t>名</w:t>
              </w:r>
              <w:r>
                <w:rPr>
                  <w:rFonts w:asciiTheme="minorEastAsia" w:hAnsiTheme="minorEastAsia" w:hint="eastAsia"/>
                  <w:sz w:val="22"/>
                </w:rPr>
                <w:t>（うち役員　　名）</w:t>
              </w:r>
            </w:ins>
          </w:p>
        </w:tc>
      </w:tr>
      <w:tr w:rsidR="007B48CA" w:rsidRPr="00D16121" w:rsidTr="0051233A">
        <w:trPr>
          <w:trHeight w:val="580"/>
          <w:jc w:val="center"/>
          <w:ins w:id="88" w:author="泉田 邦彦 [Kunihiko Izumita]" w:date="2021-08-05T18:03:00Z"/>
        </w:trPr>
        <w:tc>
          <w:tcPr>
            <w:tcW w:w="1631" w:type="dxa"/>
            <w:tcBorders>
              <w:left w:val="single" w:sz="12" w:space="0" w:color="auto"/>
              <w:bottom w:val="single" w:sz="4" w:space="0" w:color="auto"/>
            </w:tcBorders>
            <w:vAlign w:val="center"/>
          </w:tcPr>
          <w:p w:rsidR="007B48CA" w:rsidRPr="00D16121" w:rsidRDefault="007B48CA" w:rsidP="0051233A">
            <w:pPr>
              <w:spacing w:line="420" w:lineRule="exact"/>
              <w:jc w:val="center"/>
              <w:rPr>
                <w:ins w:id="89" w:author="泉田 邦彦 [Kunihiko Izumita]" w:date="2021-08-05T18:03:00Z"/>
                <w:rFonts w:asciiTheme="minorEastAsia" w:hAnsiTheme="minorEastAsia"/>
                <w:sz w:val="22"/>
              </w:rPr>
            </w:pPr>
            <w:ins w:id="90" w:author="泉田 邦彦 [Kunihiko Izumita]" w:date="2021-08-05T18:03:00Z">
              <w:r w:rsidRPr="00A96DA6">
                <w:rPr>
                  <w:rFonts w:asciiTheme="minorEastAsia" w:hAnsiTheme="minorEastAsia" w:hint="eastAsia"/>
                  <w:kern w:val="0"/>
                  <w:sz w:val="22"/>
                </w:rPr>
                <w:t>その他支店・営業所等所在地</w:t>
              </w:r>
            </w:ins>
          </w:p>
        </w:tc>
        <w:tc>
          <w:tcPr>
            <w:tcW w:w="7540" w:type="dxa"/>
            <w:tcBorders>
              <w:bottom w:val="single" w:sz="4" w:space="0" w:color="auto"/>
              <w:right w:val="single" w:sz="12" w:space="0" w:color="auto"/>
            </w:tcBorders>
          </w:tcPr>
          <w:p w:rsidR="007B48CA" w:rsidRPr="00D16121" w:rsidRDefault="007B48CA" w:rsidP="0051233A">
            <w:pPr>
              <w:spacing w:line="420" w:lineRule="exact"/>
              <w:rPr>
                <w:ins w:id="91" w:author="泉田 邦彦 [Kunihiko Izumita]" w:date="2021-08-05T18:03:00Z"/>
                <w:rFonts w:asciiTheme="minorEastAsia" w:hAnsiTheme="minorEastAsia"/>
                <w:sz w:val="22"/>
              </w:rPr>
            </w:pPr>
          </w:p>
          <w:p w:rsidR="007B48CA" w:rsidRDefault="007B48CA" w:rsidP="0051233A">
            <w:pPr>
              <w:spacing w:line="420" w:lineRule="exact"/>
              <w:rPr>
                <w:ins w:id="92" w:author="泉田 邦彦 [Kunihiko Izumita]" w:date="2021-08-05T18:03:00Z"/>
                <w:rFonts w:asciiTheme="minorEastAsia" w:hAnsiTheme="minorEastAsia"/>
                <w:sz w:val="22"/>
              </w:rPr>
            </w:pPr>
          </w:p>
          <w:p w:rsidR="007B48CA" w:rsidRDefault="007B48CA" w:rsidP="0051233A">
            <w:pPr>
              <w:spacing w:line="420" w:lineRule="exact"/>
              <w:rPr>
                <w:ins w:id="93" w:author="泉田 邦彦 [Kunihiko Izumita]" w:date="2021-08-05T18:03:00Z"/>
                <w:rFonts w:asciiTheme="minorEastAsia" w:hAnsiTheme="minorEastAsia"/>
                <w:sz w:val="22"/>
              </w:rPr>
            </w:pPr>
          </w:p>
          <w:p w:rsidR="007B48CA" w:rsidRPr="00D16121" w:rsidRDefault="007B48CA" w:rsidP="0051233A">
            <w:pPr>
              <w:spacing w:line="420" w:lineRule="exact"/>
              <w:rPr>
                <w:ins w:id="94" w:author="泉田 邦彦 [Kunihiko Izumita]" w:date="2021-08-05T18:03:00Z"/>
                <w:rFonts w:asciiTheme="minorEastAsia" w:hAnsiTheme="minorEastAsia"/>
                <w:sz w:val="22"/>
              </w:rPr>
            </w:pPr>
          </w:p>
          <w:p w:rsidR="007B48CA" w:rsidRPr="00D16121" w:rsidRDefault="007B48CA" w:rsidP="0051233A">
            <w:pPr>
              <w:spacing w:line="420" w:lineRule="exact"/>
              <w:rPr>
                <w:ins w:id="95" w:author="泉田 邦彦 [Kunihiko Izumita]" w:date="2021-08-05T18:03:00Z"/>
                <w:rFonts w:asciiTheme="minorEastAsia" w:hAnsiTheme="minorEastAsia"/>
                <w:sz w:val="22"/>
              </w:rPr>
            </w:pPr>
          </w:p>
        </w:tc>
      </w:tr>
      <w:tr w:rsidR="007B48CA" w:rsidRPr="00D16121" w:rsidTr="0051233A">
        <w:trPr>
          <w:trHeight w:val="580"/>
          <w:jc w:val="center"/>
          <w:ins w:id="96" w:author="泉田 邦彦 [Kunihiko Izumita]" w:date="2021-08-05T18:03:00Z"/>
        </w:trPr>
        <w:tc>
          <w:tcPr>
            <w:tcW w:w="1631" w:type="dxa"/>
            <w:tcBorders>
              <w:left w:val="single" w:sz="12" w:space="0" w:color="auto"/>
              <w:bottom w:val="single" w:sz="12" w:space="0" w:color="auto"/>
            </w:tcBorders>
            <w:vAlign w:val="center"/>
          </w:tcPr>
          <w:p w:rsidR="007B48CA" w:rsidRPr="00D16121" w:rsidRDefault="007B48CA" w:rsidP="0051233A">
            <w:pPr>
              <w:spacing w:line="420" w:lineRule="exact"/>
              <w:rPr>
                <w:ins w:id="97" w:author="泉田 邦彦 [Kunihiko Izumita]" w:date="2021-08-05T18:03:00Z"/>
                <w:rFonts w:asciiTheme="minorEastAsia" w:hAnsiTheme="minorEastAsia"/>
                <w:sz w:val="22"/>
              </w:rPr>
            </w:pPr>
            <w:ins w:id="98" w:author="泉田 邦彦 [Kunihiko Izumita]" w:date="2021-08-05T18:03:00Z">
              <w:r w:rsidRPr="00773F19">
                <w:rPr>
                  <w:rFonts w:asciiTheme="minorEastAsia" w:hAnsiTheme="minorEastAsia" w:hint="eastAsia"/>
                  <w:spacing w:val="73"/>
                  <w:kern w:val="0"/>
                  <w:sz w:val="22"/>
                </w:rPr>
                <w:t>業務内</w:t>
              </w:r>
              <w:r w:rsidRPr="00773F19">
                <w:rPr>
                  <w:rFonts w:asciiTheme="minorEastAsia" w:hAnsiTheme="minorEastAsia" w:hint="eastAsia"/>
                  <w:spacing w:val="1"/>
                  <w:kern w:val="0"/>
                  <w:sz w:val="22"/>
                </w:rPr>
                <w:t>容</w:t>
              </w:r>
            </w:ins>
          </w:p>
        </w:tc>
        <w:tc>
          <w:tcPr>
            <w:tcW w:w="7540" w:type="dxa"/>
            <w:tcBorders>
              <w:bottom w:val="single" w:sz="12" w:space="0" w:color="auto"/>
              <w:right w:val="single" w:sz="12" w:space="0" w:color="auto"/>
            </w:tcBorders>
          </w:tcPr>
          <w:p w:rsidR="007B48CA" w:rsidRPr="00D16121" w:rsidRDefault="007B48CA" w:rsidP="0051233A">
            <w:pPr>
              <w:spacing w:line="420" w:lineRule="exact"/>
              <w:rPr>
                <w:ins w:id="99" w:author="泉田 邦彦 [Kunihiko Izumita]" w:date="2021-08-05T18:03:00Z"/>
                <w:rFonts w:asciiTheme="minorEastAsia" w:hAnsiTheme="minorEastAsia"/>
                <w:sz w:val="22"/>
              </w:rPr>
            </w:pPr>
          </w:p>
          <w:p w:rsidR="007B48CA" w:rsidRPr="00D16121" w:rsidRDefault="007B48CA" w:rsidP="0051233A">
            <w:pPr>
              <w:spacing w:line="420" w:lineRule="exact"/>
              <w:rPr>
                <w:ins w:id="100" w:author="泉田 邦彦 [Kunihiko Izumita]" w:date="2021-08-05T18:03:00Z"/>
                <w:rFonts w:asciiTheme="minorEastAsia" w:hAnsiTheme="minorEastAsia"/>
                <w:sz w:val="22"/>
              </w:rPr>
            </w:pPr>
          </w:p>
          <w:p w:rsidR="007B48CA" w:rsidRPr="00D16121" w:rsidRDefault="007B48CA" w:rsidP="0051233A">
            <w:pPr>
              <w:spacing w:line="420" w:lineRule="exact"/>
              <w:rPr>
                <w:ins w:id="101" w:author="泉田 邦彦 [Kunihiko Izumita]" w:date="2021-08-05T18:03:00Z"/>
                <w:rFonts w:asciiTheme="minorEastAsia" w:hAnsiTheme="minorEastAsia"/>
                <w:sz w:val="22"/>
              </w:rPr>
            </w:pPr>
          </w:p>
          <w:p w:rsidR="007B48CA" w:rsidRDefault="007B48CA" w:rsidP="0051233A">
            <w:pPr>
              <w:spacing w:line="420" w:lineRule="exact"/>
              <w:rPr>
                <w:ins w:id="102" w:author="泉田 邦彦 [Kunihiko Izumita]" w:date="2021-08-05T18:03:00Z"/>
                <w:rFonts w:asciiTheme="minorEastAsia" w:hAnsiTheme="minorEastAsia"/>
                <w:sz w:val="22"/>
              </w:rPr>
            </w:pPr>
          </w:p>
          <w:p w:rsidR="007B48CA" w:rsidRDefault="007B48CA" w:rsidP="0051233A">
            <w:pPr>
              <w:spacing w:line="420" w:lineRule="exact"/>
              <w:rPr>
                <w:ins w:id="103" w:author="泉田 邦彦 [Kunihiko Izumita]" w:date="2021-08-05T18:03:00Z"/>
                <w:rFonts w:asciiTheme="minorEastAsia" w:hAnsiTheme="minorEastAsia"/>
                <w:sz w:val="22"/>
              </w:rPr>
            </w:pPr>
          </w:p>
          <w:p w:rsidR="007B48CA" w:rsidRDefault="007B48CA" w:rsidP="0051233A">
            <w:pPr>
              <w:spacing w:line="420" w:lineRule="exact"/>
              <w:rPr>
                <w:ins w:id="104" w:author="泉田 邦彦 [Kunihiko Izumita]" w:date="2021-08-05T18:03:00Z"/>
                <w:rFonts w:asciiTheme="minorEastAsia" w:hAnsiTheme="minorEastAsia"/>
                <w:sz w:val="22"/>
              </w:rPr>
            </w:pPr>
          </w:p>
          <w:p w:rsidR="007B48CA" w:rsidRPr="00D16121" w:rsidRDefault="007B48CA" w:rsidP="0051233A">
            <w:pPr>
              <w:spacing w:line="420" w:lineRule="exact"/>
              <w:rPr>
                <w:ins w:id="105" w:author="泉田 邦彦 [Kunihiko Izumita]" w:date="2021-08-05T18:03:00Z"/>
                <w:rFonts w:asciiTheme="minorEastAsia" w:hAnsiTheme="minorEastAsia"/>
                <w:sz w:val="22"/>
              </w:rPr>
            </w:pPr>
          </w:p>
          <w:p w:rsidR="007B48CA" w:rsidRPr="00D16121" w:rsidRDefault="007B48CA" w:rsidP="0051233A">
            <w:pPr>
              <w:spacing w:line="420" w:lineRule="exact"/>
              <w:rPr>
                <w:ins w:id="106" w:author="泉田 邦彦 [Kunihiko Izumita]" w:date="2021-08-05T18:03:00Z"/>
                <w:rFonts w:asciiTheme="minorEastAsia" w:hAnsiTheme="minorEastAsia"/>
                <w:sz w:val="22"/>
              </w:rPr>
            </w:pPr>
          </w:p>
          <w:p w:rsidR="007B48CA" w:rsidRPr="00D16121" w:rsidRDefault="007B48CA" w:rsidP="0051233A">
            <w:pPr>
              <w:spacing w:line="420" w:lineRule="exact"/>
              <w:rPr>
                <w:ins w:id="107" w:author="泉田 邦彦 [Kunihiko Izumita]" w:date="2021-08-05T18:03:00Z"/>
                <w:rFonts w:asciiTheme="minorEastAsia" w:hAnsiTheme="minorEastAsia"/>
                <w:sz w:val="22"/>
              </w:rPr>
            </w:pPr>
          </w:p>
        </w:tc>
      </w:tr>
    </w:tbl>
    <w:p w:rsidR="007B48CA" w:rsidRPr="00D16121" w:rsidRDefault="007B48CA" w:rsidP="007B48CA">
      <w:pPr>
        <w:pStyle w:val="a6"/>
        <w:wordWrap w:val="0"/>
        <w:spacing w:line="300" w:lineRule="exact"/>
        <w:ind w:leftChars="0" w:left="199"/>
        <w:jc w:val="left"/>
        <w:rPr>
          <w:ins w:id="108" w:author="泉田 邦彦 [Kunihiko Izumita]" w:date="2021-08-05T18:03:00Z"/>
          <w:rFonts w:asciiTheme="minorEastAsia" w:eastAsiaTheme="minorEastAsia" w:hAnsiTheme="minorEastAsia"/>
          <w:spacing w:val="12"/>
          <w:sz w:val="20"/>
          <w:szCs w:val="20"/>
        </w:rPr>
      </w:pPr>
      <w:ins w:id="109" w:author="泉田 邦彦 [Kunihiko Izumita]" w:date="2021-08-05T18:03:00Z">
        <w:r w:rsidRPr="00D16121">
          <w:rPr>
            <w:rFonts w:asciiTheme="minorEastAsia" w:eastAsiaTheme="minorEastAsia" w:hAnsiTheme="minorEastAsia" w:hint="eastAsia"/>
            <w:spacing w:val="12"/>
            <w:sz w:val="20"/>
            <w:szCs w:val="20"/>
          </w:rPr>
          <w:lastRenderedPageBreak/>
          <w:t>※</w:t>
        </w:r>
        <w:r>
          <w:rPr>
            <w:rFonts w:asciiTheme="minorEastAsia" w:eastAsiaTheme="minorEastAsia" w:hAnsiTheme="minorEastAsia" w:hint="eastAsia"/>
            <w:spacing w:val="12"/>
            <w:sz w:val="20"/>
            <w:szCs w:val="20"/>
          </w:rPr>
          <w:t>会社概要・事業概要のパンフレット等がある場合は添付してください。</w:t>
        </w:r>
      </w:ins>
    </w:p>
    <w:p w:rsidR="007B48CA" w:rsidRDefault="007B48CA" w:rsidP="007B48CA">
      <w:pPr>
        <w:wordWrap w:val="0"/>
        <w:spacing w:line="300" w:lineRule="exact"/>
        <w:ind w:leftChars="100" w:left="434" w:hangingChars="100" w:hanging="224"/>
        <w:jc w:val="left"/>
        <w:rPr>
          <w:ins w:id="110" w:author="泉田 邦彦 [Kunihiko Izumita]" w:date="2021-08-05T18:03:00Z"/>
          <w:rFonts w:asciiTheme="minorEastAsia" w:hAnsiTheme="minorEastAsia"/>
          <w:spacing w:val="12"/>
          <w:sz w:val="20"/>
          <w:szCs w:val="20"/>
        </w:rPr>
      </w:pPr>
      <w:ins w:id="111" w:author="泉田 邦彦 [Kunihiko Izumita]" w:date="2021-08-05T18:03:00Z">
        <w:r w:rsidRPr="00C72ADA">
          <w:rPr>
            <w:rFonts w:asciiTheme="minorEastAsia" w:hAnsiTheme="minorEastAsia" w:hint="eastAsia"/>
            <w:spacing w:val="12"/>
            <w:sz w:val="20"/>
            <w:szCs w:val="20"/>
          </w:rPr>
          <w:t>※</w:t>
        </w:r>
        <w:r>
          <w:rPr>
            <w:rFonts w:asciiTheme="minorEastAsia" w:hAnsiTheme="minorEastAsia" w:hint="eastAsia"/>
            <w:spacing w:val="12"/>
            <w:sz w:val="20"/>
            <w:szCs w:val="20"/>
          </w:rPr>
          <w:t>直近の経営実績がわかる財務諸表類の写しを１期分添付してください。</w:t>
        </w:r>
      </w:ins>
    </w:p>
    <w:p w:rsidR="007B48CA" w:rsidRPr="00C92D76" w:rsidRDefault="007B48CA" w:rsidP="007B48CA">
      <w:pPr>
        <w:widowControl/>
        <w:jc w:val="left"/>
        <w:rPr>
          <w:ins w:id="112" w:author="泉田 邦彦 [Kunihiko Izumita]" w:date="2021-08-05T18:03:00Z"/>
          <w:rFonts w:asciiTheme="minorEastAsia" w:hAnsiTheme="minorEastAsia"/>
          <w:kern w:val="0"/>
          <w:sz w:val="28"/>
          <w:szCs w:val="28"/>
        </w:rPr>
      </w:pPr>
      <w:ins w:id="113" w:author="泉田 邦彦 [Kunihiko Izumita]" w:date="2021-08-05T18:03:00Z">
        <w:r>
          <w:rPr>
            <w:rFonts w:asciiTheme="minorEastAsia" w:hAnsiTheme="minorEastAsia"/>
            <w:spacing w:val="12"/>
            <w:sz w:val="20"/>
            <w:szCs w:val="20"/>
          </w:rPr>
          <w:br w:type="page"/>
        </w:r>
      </w:ins>
      <w:ins w:id="114" w:author="泉田 邦彦 [Kunihiko Izumita]" w:date="2021-08-05T18:04:00Z">
        <w:r>
          <w:rPr>
            <w:rFonts w:asciiTheme="minorEastAsia" w:hAnsiTheme="minorEastAsia" w:hint="eastAsia"/>
            <w:noProof/>
            <w:sz w:val="36"/>
            <w:szCs w:val="36"/>
          </w:rPr>
          <w:lastRenderedPageBreak/>
          <mc:AlternateContent>
            <mc:Choice Requires="wps">
              <w:drawing>
                <wp:anchor distT="0" distB="0" distL="114300" distR="114300" simplePos="0" relativeHeight="251681792" behindDoc="0" locked="0" layoutInCell="1" allowOverlap="1" wp14:anchorId="5BE0A44C" wp14:editId="540BE1DB">
                  <wp:simplePos x="0" y="0"/>
                  <wp:positionH relativeFrom="column">
                    <wp:posOffset>4419600</wp:posOffset>
                  </wp:positionH>
                  <wp:positionV relativeFrom="paragraph">
                    <wp:posOffset>-314325</wp:posOffset>
                  </wp:positionV>
                  <wp:extent cx="962025" cy="304800"/>
                  <wp:effectExtent l="0" t="0" r="9525" b="0"/>
                  <wp:wrapNone/>
                  <wp:docPr id="3" name="テキスト ボックス 3"/>
                  <wp:cNvGraphicFramePr/>
                  <a:graphic xmlns:a="http://schemas.openxmlformats.org/drawingml/2006/main">
                    <a:graphicData uri="http://schemas.microsoft.com/office/word/2010/wordprocessingShape">
                      <wps:wsp>
                        <wps:cNvSpPr txBox="1"/>
                        <wps:spPr>
                          <a:xfrm>
                            <a:off x="0" y="0"/>
                            <a:ext cx="9620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B48CA" w:rsidRPr="007B48CA" w:rsidRDefault="007B48CA">
                              <w:pPr>
                                <w:jc w:val="right"/>
                                <w:rPr>
                                  <w:rFonts w:asciiTheme="minorEastAsia" w:hAnsiTheme="minorEastAsia"/>
                                  <w:sz w:val="24"/>
                                  <w:rPrChange w:id="115" w:author="泉田 邦彦 [Kunihiko Izumita]" w:date="2021-08-05T18:03:00Z">
                                    <w:rPr/>
                                  </w:rPrChange>
                                </w:rPr>
                                <w:pPrChange w:id="116" w:author="泉田 邦彦 [Kunihiko Izumita]" w:date="2021-08-05T18:02:00Z">
                                  <w:pPr/>
                                </w:pPrChange>
                              </w:pPr>
                              <w:ins w:id="117" w:author="泉田 邦彦 [Kunihiko Izumita]" w:date="2021-08-05T18:01:00Z">
                                <w:r w:rsidRPr="007B48CA">
                                  <w:rPr>
                                    <w:rFonts w:asciiTheme="minorEastAsia" w:hAnsiTheme="minorEastAsia" w:hint="eastAsia"/>
                                    <w:sz w:val="24"/>
                                    <w:rPrChange w:id="118" w:author="泉田 邦彦 [Kunihiko Izumita]" w:date="2021-08-05T18:03:00Z">
                                      <w:rPr>
                                        <w:rFonts w:hint="eastAsia"/>
                                      </w:rPr>
                                    </w:rPrChange>
                                  </w:rPr>
                                  <w:t>様式</w:t>
                                </w:r>
                              </w:ins>
                              <w:ins w:id="119" w:author="泉田 邦彦 [Kunihiko Izumita]" w:date="2021-08-05T18:03:00Z">
                                <w:r w:rsidRPr="007B48CA">
                                  <w:rPr>
                                    <w:rFonts w:asciiTheme="minorEastAsia" w:hAnsiTheme="minorEastAsia" w:hint="eastAsia"/>
                                    <w:sz w:val="24"/>
                                    <w:rPrChange w:id="120" w:author="泉田 邦彦 [Kunihiko Izumita]" w:date="2021-08-05T18:03:00Z">
                                      <w:rPr>
                                        <w:rFonts w:hint="eastAsia"/>
                                        <w:sz w:val="24"/>
                                      </w:rPr>
                                    </w:rPrChange>
                                  </w:rPr>
                                  <w:t>２</w:t>
                                </w:r>
                              </w:ins>
                              <w:ins w:id="121" w:author="泉田 邦彦 [Kunihiko Izumita]" w:date="2021-08-05T18:04:00Z">
                                <w:r>
                                  <w:rPr>
                                    <w:rFonts w:asciiTheme="minorEastAsia" w:hAnsiTheme="minorEastAsia" w:hint="eastAsia"/>
                                    <w:sz w:val="24"/>
                                  </w:rPr>
                                  <w:t>-２</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0A44C" id="テキスト ボックス 3" o:spid="_x0000_s1028" type="#_x0000_t202" style="position:absolute;margin-left:348pt;margin-top:-24.75pt;width:75.7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" fillcolor="white [3201]" stroked="f" strokeweight=".5pt">
                  <v:textbox>
                    <w:txbxContent>
                      <w:p w:rsidR="007B48CA" w:rsidRPr="007B48CA" w:rsidRDefault="007B48CA">
                        <w:pPr>
                          <w:jc w:val="right"/>
                          <w:rPr>
                            <w:rFonts w:asciiTheme="minorEastAsia" w:hAnsiTheme="minorEastAsia"/>
                            <w:sz w:val="24"/>
                            <w:rPrChange w:id="122" w:author="泉田 邦彦 [Kunihiko Izumita]" w:date="2021-08-05T18:03:00Z">
                              <w:rPr/>
                            </w:rPrChange>
                          </w:rPr>
                          <w:pPrChange w:id="123" w:author="泉田 邦彦 [Kunihiko Izumita]" w:date="2021-08-05T18:02:00Z">
                            <w:pPr/>
                          </w:pPrChange>
                        </w:pPr>
                        <w:ins w:id="124" w:author="泉田 邦彦 [Kunihiko Izumita]" w:date="2021-08-05T18:01:00Z">
                          <w:r w:rsidRPr="007B48CA">
                            <w:rPr>
                              <w:rFonts w:asciiTheme="minorEastAsia" w:hAnsiTheme="minorEastAsia" w:hint="eastAsia"/>
                              <w:sz w:val="24"/>
                              <w:rPrChange w:id="125" w:author="泉田 邦彦 [Kunihiko Izumita]" w:date="2021-08-05T18:03:00Z">
                                <w:rPr>
                                  <w:rFonts w:hint="eastAsia"/>
                                </w:rPr>
                              </w:rPrChange>
                            </w:rPr>
                            <w:t>様式</w:t>
                          </w:r>
                        </w:ins>
                        <w:ins w:id="126" w:author="泉田 邦彦 [Kunihiko Izumita]" w:date="2021-08-05T18:03:00Z">
                          <w:r w:rsidRPr="007B48CA">
                            <w:rPr>
                              <w:rFonts w:asciiTheme="minorEastAsia" w:hAnsiTheme="minorEastAsia" w:hint="eastAsia"/>
                              <w:sz w:val="24"/>
                              <w:rPrChange w:id="127" w:author="泉田 邦彦 [Kunihiko Izumita]" w:date="2021-08-05T18:03:00Z">
                                <w:rPr>
                                  <w:rFonts w:hint="eastAsia"/>
                                  <w:sz w:val="24"/>
                                </w:rPr>
                              </w:rPrChange>
                            </w:rPr>
                            <w:t>２</w:t>
                          </w:r>
                        </w:ins>
                        <w:ins w:id="128" w:author="泉田 邦彦 [Kunihiko Izumita]" w:date="2021-08-05T18:04:00Z">
                          <w:r>
                            <w:rPr>
                              <w:rFonts w:asciiTheme="minorEastAsia" w:hAnsiTheme="minorEastAsia" w:hint="eastAsia"/>
                              <w:sz w:val="24"/>
                            </w:rPr>
                            <w:t>-２</w:t>
                          </w:r>
                        </w:ins>
                      </w:p>
                    </w:txbxContent>
                  </v:textbox>
                </v:shape>
              </w:pict>
            </mc:Fallback>
          </mc:AlternateContent>
        </w:r>
      </w:ins>
      <w:ins w:id="129" w:author="泉田 邦彦 [Kunihiko Izumita]" w:date="2021-08-05T18:03:00Z">
        <w:r w:rsidRPr="00C92D76">
          <w:rPr>
            <w:rFonts w:asciiTheme="minorEastAsia" w:hAnsiTheme="minorEastAsia" w:hint="eastAsia"/>
            <w:kern w:val="0"/>
            <w:sz w:val="28"/>
            <w:szCs w:val="28"/>
          </w:rPr>
          <w:t>２　事業実績</w:t>
        </w:r>
      </w:ins>
    </w:p>
    <w:p w:rsidR="007B48CA" w:rsidRPr="00D16121" w:rsidRDefault="007B48CA" w:rsidP="007B48CA">
      <w:pPr>
        <w:ind w:left="240" w:hangingChars="100" w:hanging="240"/>
        <w:rPr>
          <w:ins w:id="130" w:author="泉田 邦彦 [Kunihiko Izumita]" w:date="2021-08-05T18:03:00Z"/>
          <w:rFonts w:asciiTheme="minorEastAsia" w:hAnsiTheme="minorEastAsia"/>
          <w:kern w:val="0"/>
        </w:rPr>
      </w:pPr>
      <w:ins w:id="131" w:author="泉田 邦彦 [Kunihiko Izumita]" w:date="2021-08-05T18:03:00Z">
        <w:r w:rsidRPr="00D16121">
          <w:rPr>
            <w:rFonts w:asciiTheme="minorEastAsia" w:hAnsiTheme="minorEastAsia" w:hint="eastAsia"/>
            <w:kern w:val="0"/>
            <w:sz w:val="24"/>
            <w:szCs w:val="24"/>
          </w:rPr>
          <w:t xml:space="preserve">　</w:t>
        </w:r>
        <w:r>
          <w:rPr>
            <w:rFonts w:asciiTheme="minorEastAsia" w:hAnsiTheme="minorEastAsia" w:hint="eastAsia"/>
            <w:kern w:val="0"/>
            <w:szCs w:val="24"/>
          </w:rPr>
          <w:t>現在</w:t>
        </w:r>
        <w:r w:rsidRPr="00D16121">
          <w:rPr>
            <w:rFonts w:asciiTheme="minorEastAsia" w:hAnsiTheme="minorEastAsia" w:hint="eastAsia"/>
            <w:kern w:val="0"/>
          </w:rPr>
          <w:t>運営</w:t>
        </w:r>
        <w:r>
          <w:rPr>
            <w:rFonts w:asciiTheme="minorEastAsia" w:hAnsiTheme="minorEastAsia" w:hint="eastAsia"/>
            <w:kern w:val="0"/>
          </w:rPr>
          <w:t>している店舗についての直近の</w:t>
        </w:r>
        <w:r w:rsidRPr="00D16121">
          <w:rPr>
            <w:rFonts w:asciiTheme="minorEastAsia" w:hAnsiTheme="minorEastAsia" w:hint="eastAsia"/>
            <w:kern w:val="0"/>
          </w:rPr>
          <w:t>実績を記入してください。</w:t>
        </w:r>
      </w:ins>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684"/>
        <w:gridCol w:w="7346"/>
      </w:tblGrid>
      <w:tr w:rsidR="007B48CA" w:rsidRPr="00D16121" w:rsidTr="0051233A">
        <w:trPr>
          <w:trHeight w:val="580"/>
          <w:jc w:val="center"/>
          <w:ins w:id="132" w:author="泉田 邦彦 [Kunihiko Izumita]" w:date="2021-08-05T18:03:00Z"/>
        </w:trPr>
        <w:tc>
          <w:tcPr>
            <w:tcW w:w="1684" w:type="dxa"/>
            <w:tcBorders>
              <w:top w:val="single" w:sz="12" w:space="0" w:color="auto"/>
              <w:left w:val="single" w:sz="12" w:space="0" w:color="auto"/>
              <w:bottom w:val="single" w:sz="4" w:space="0" w:color="auto"/>
              <w:right w:val="single" w:sz="4" w:space="0" w:color="auto"/>
            </w:tcBorders>
            <w:vAlign w:val="center"/>
            <w:hideMark/>
          </w:tcPr>
          <w:p w:rsidR="007B48CA" w:rsidRPr="00D16121" w:rsidRDefault="007B48CA" w:rsidP="0051233A">
            <w:pPr>
              <w:jc w:val="center"/>
              <w:rPr>
                <w:ins w:id="133" w:author="泉田 邦彦 [Kunihiko Izumita]" w:date="2021-08-05T18:03:00Z"/>
                <w:rFonts w:asciiTheme="minorEastAsia" w:hAnsiTheme="minorEastAsia"/>
              </w:rPr>
            </w:pPr>
            <w:ins w:id="134" w:author="泉田 邦彦 [Kunihiko Izumita]" w:date="2021-08-05T18:03:00Z">
              <w:r w:rsidRPr="007B48CA">
                <w:rPr>
                  <w:rFonts w:asciiTheme="minorEastAsia" w:hAnsiTheme="minorEastAsia" w:hint="eastAsia"/>
                  <w:spacing w:val="105"/>
                  <w:kern w:val="0"/>
                  <w:fitText w:val="1050" w:id="-1741913344"/>
                </w:rPr>
                <w:t>法人</w:t>
              </w:r>
              <w:r w:rsidRPr="007B48CA">
                <w:rPr>
                  <w:rFonts w:asciiTheme="minorEastAsia" w:hAnsiTheme="minorEastAsia" w:hint="eastAsia"/>
                  <w:kern w:val="0"/>
                  <w:fitText w:val="1050" w:id="-1741913344"/>
                </w:rPr>
                <w:t>名</w:t>
              </w:r>
            </w:ins>
          </w:p>
        </w:tc>
        <w:tc>
          <w:tcPr>
            <w:tcW w:w="7346" w:type="dxa"/>
            <w:tcBorders>
              <w:top w:val="single" w:sz="12" w:space="0" w:color="auto"/>
              <w:left w:val="single" w:sz="4" w:space="0" w:color="auto"/>
              <w:bottom w:val="single" w:sz="4" w:space="0" w:color="auto"/>
              <w:right w:val="single" w:sz="12" w:space="0" w:color="auto"/>
            </w:tcBorders>
            <w:vAlign w:val="center"/>
          </w:tcPr>
          <w:p w:rsidR="007B48CA" w:rsidRPr="00D16121" w:rsidRDefault="007B48CA" w:rsidP="0051233A">
            <w:pPr>
              <w:rPr>
                <w:ins w:id="135" w:author="泉田 邦彦 [Kunihiko Izumita]" w:date="2021-08-05T18:03:00Z"/>
                <w:rFonts w:asciiTheme="minorEastAsia" w:hAnsiTheme="minorEastAsia"/>
                <w:sz w:val="22"/>
              </w:rPr>
            </w:pPr>
          </w:p>
          <w:p w:rsidR="007B48CA" w:rsidRPr="00D16121" w:rsidRDefault="007B48CA" w:rsidP="0051233A">
            <w:pPr>
              <w:rPr>
                <w:ins w:id="136" w:author="泉田 邦彦 [Kunihiko Izumita]" w:date="2021-08-05T18:03:00Z"/>
                <w:rFonts w:asciiTheme="minorEastAsia" w:hAnsiTheme="minorEastAsia"/>
                <w:sz w:val="22"/>
              </w:rPr>
            </w:pPr>
          </w:p>
          <w:p w:rsidR="007B48CA" w:rsidRPr="00D16121" w:rsidRDefault="007B48CA" w:rsidP="0051233A">
            <w:pPr>
              <w:rPr>
                <w:ins w:id="137" w:author="泉田 邦彦 [Kunihiko Izumita]" w:date="2021-08-05T18:03:00Z"/>
                <w:rFonts w:asciiTheme="minorEastAsia" w:hAnsiTheme="minorEastAsia"/>
                <w:sz w:val="22"/>
              </w:rPr>
            </w:pPr>
          </w:p>
        </w:tc>
      </w:tr>
      <w:tr w:rsidR="007B48CA" w:rsidRPr="00D16121" w:rsidTr="0051233A">
        <w:trPr>
          <w:trHeight w:val="580"/>
          <w:jc w:val="center"/>
          <w:ins w:id="138" w:author="泉田 邦彦 [Kunihiko Izumita]" w:date="2021-08-05T18:03:00Z"/>
        </w:trPr>
        <w:tc>
          <w:tcPr>
            <w:tcW w:w="1684" w:type="dxa"/>
            <w:tcBorders>
              <w:top w:val="single" w:sz="4" w:space="0" w:color="auto"/>
              <w:left w:val="single" w:sz="12" w:space="0" w:color="auto"/>
              <w:bottom w:val="single" w:sz="4" w:space="0" w:color="auto"/>
              <w:right w:val="single" w:sz="4" w:space="0" w:color="auto"/>
            </w:tcBorders>
            <w:vAlign w:val="center"/>
            <w:hideMark/>
          </w:tcPr>
          <w:p w:rsidR="007B48CA" w:rsidRPr="00D16121" w:rsidRDefault="007B48CA" w:rsidP="0051233A">
            <w:pPr>
              <w:jc w:val="center"/>
              <w:rPr>
                <w:ins w:id="139" w:author="泉田 邦彦 [Kunihiko Izumita]" w:date="2021-08-05T18:03:00Z"/>
                <w:rFonts w:asciiTheme="minorEastAsia" w:hAnsiTheme="minorEastAsia"/>
              </w:rPr>
            </w:pPr>
            <w:ins w:id="140" w:author="泉田 邦彦 [Kunihiko Izumita]" w:date="2021-08-05T18:03:00Z">
              <w:r w:rsidRPr="007B48CA">
                <w:rPr>
                  <w:rFonts w:asciiTheme="minorEastAsia" w:hAnsiTheme="minorEastAsia" w:hint="eastAsia"/>
                  <w:spacing w:val="105"/>
                  <w:kern w:val="0"/>
                  <w:fitText w:val="1050" w:id="-1741913343"/>
                </w:rPr>
                <w:t>所在</w:t>
              </w:r>
              <w:r w:rsidRPr="007B48CA">
                <w:rPr>
                  <w:rFonts w:asciiTheme="minorEastAsia" w:hAnsiTheme="minorEastAsia" w:hint="eastAsia"/>
                  <w:kern w:val="0"/>
                  <w:fitText w:val="1050" w:id="-1741913343"/>
                </w:rPr>
                <w:t>地</w:t>
              </w:r>
            </w:ins>
          </w:p>
        </w:tc>
        <w:tc>
          <w:tcPr>
            <w:tcW w:w="7346" w:type="dxa"/>
            <w:tcBorders>
              <w:top w:val="single" w:sz="4" w:space="0" w:color="auto"/>
              <w:left w:val="single" w:sz="4" w:space="0" w:color="auto"/>
              <w:bottom w:val="single" w:sz="4" w:space="0" w:color="auto"/>
              <w:right w:val="single" w:sz="12" w:space="0" w:color="auto"/>
            </w:tcBorders>
            <w:vAlign w:val="center"/>
          </w:tcPr>
          <w:p w:rsidR="007B48CA" w:rsidRPr="00D16121" w:rsidRDefault="007B48CA" w:rsidP="0051233A">
            <w:pPr>
              <w:rPr>
                <w:ins w:id="141" w:author="泉田 邦彦 [Kunihiko Izumita]" w:date="2021-08-05T18:03:00Z"/>
                <w:rFonts w:asciiTheme="minorEastAsia" w:hAnsiTheme="minorEastAsia"/>
                <w:sz w:val="22"/>
              </w:rPr>
            </w:pPr>
          </w:p>
          <w:p w:rsidR="007B48CA" w:rsidRPr="00D16121" w:rsidRDefault="007B48CA" w:rsidP="0051233A">
            <w:pPr>
              <w:rPr>
                <w:ins w:id="142" w:author="泉田 邦彦 [Kunihiko Izumita]" w:date="2021-08-05T18:03:00Z"/>
                <w:rFonts w:asciiTheme="minorEastAsia" w:hAnsiTheme="minorEastAsia"/>
                <w:sz w:val="22"/>
              </w:rPr>
            </w:pPr>
          </w:p>
          <w:p w:rsidR="007B48CA" w:rsidRPr="00D16121" w:rsidRDefault="007B48CA" w:rsidP="0051233A">
            <w:pPr>
              <w:rPr>
                <w:ins w:id="143" w:author="泉田 邦彦 [Kunihiko Izumita]" w:date="2021-08-05T18:03:00Z"/>
                <w:rFonts w:asciiTheme="minorEastAsia" w:hAnsiTheme="minorEastAsia"/>
                <w:sz w:val="22"/>
              </w:rPr>
            </w:pPr>
          </w:p>
        </w:tc>
      </w:tr>
      <w:tr w:rsidR="007B48CA" w:rsidRPr="00D16121" w:rsidTr="0051233A">
        <w:trPr>
          <w:trHeight w:val="580"/>
          <w:jc w:val="center"/>
          <w:ins w:id="144" w:author="泉田 邦彦 [Kunihiko Izumita]" w:date="2021-08-05T18:03:00Z"/>
        </w:trPr>
        <w:tc>
          <w:tcPr>
            <w:tcW w:w="1684" w:type="dxa"/>
            <w:tcBorders>
              <w:top w:val="single" w:sz="4" w:space="0" w:color="auto"/>
              <w:left w:val="single" w:sz="12" w:space="0" w:color="auto"/>
              <w:bottom w:val="single" w:sz="4" w:space="0" w:color="auto"/>
              <w:right w:val="single" w:sz="4" w:space="0" w:color="auto"/>
            </w:tcBorders>
            <w:vAlign w:val="center"/>
            <w:hideMark/>
          </w:tcPr>
          <w:p w:rsidR="007B48CA" w:rsidRDefault="007B48CA" w:rsidP="0051233A">
            <w:pPr>
              <w:jc w:val="center"/>
              <w:rPr>
                <w:ins w:id="145" w:author="泉田 邦彦 [Kunihiko Izumita]" w:date="2021-08-05T18:03:00Z"/>
                <w:rFonts w:asciiTheme="minorEastAsia" w:hAnsiTheme="minorEastAsia"/>
              </w:rPr>
            </w:pPr>
            <w:ins w:id="146" w:author="泉田 邦彦 [Kunihiko Izumita]" w:date="2021-08-05T18:03:00Z">
              <w:r>
                <w:rPr>
                  <w:rFonts w:asciiTheme="minorEastAsia" w:hAnsiTheme="minorEastAsia" w:hint="eastAsia"/>
                </w:rPr>
                <w:t>店舗数</w:t>
              </w:r>
            </w:ins>
          </w:p>
          <w:p w:rsidR="007B48CA" w:rsidRPr="00D16121" w:rsidRDefault="007B48CA" w:rsidP="0051233A">
            <w:pPr>
              <w:jc w:val="center"/>
              <w:rPr>
                <w:ins w:id="147" w:author="泉田 邦彦 [Kunihiko Izumita]" w:date="2021-08-05T18:03:00Z"/>
                <w:rFonts w:asciiTheme="minorEastAsia" w:hAnsiTheme="minorEastAsia"/>
              </w:rPr>
            </w:pPr>
            <w:ins w:id="148" w:author="泉田 邦彦 [Kunihiko Izumita]" w:date="2021-08-05T18:03:00Z">
              <w:r>
                <w:rPr>
                  <w:rFonts w:asciiTheme="minorEastAsia" w:hAnsiTheme="minorEastAsia" w:hint="eastAsia"/>
                </w:rPr>
                <w:t>及び店舗</w:t>
              </w:r>
              <w:r w:rsidRPr="00D16121">
                <w:rPr>
                  <w:rFonts w:asciiTheme="minorEastAsia" w:hAnsiTheme="minorEastAsia" w:hint="eastAsia"/>
                </w:rPr>
                <w:t>面積</w:t>
              </w:r>
            </w:ins>
          </w:p>
        </w:tc>
        <w:tc>
          <w:tcPr>
            <w:tcW w:w="7346" w:type="dxa"/>
            <w:tcBorders>
              <w:top w:val="single" w:sz="4" w:space="0" w:color="auto"/>
              <w:left w:val="single" w:sz="4" w:space="0" w:color="auto"/>
              <w:bottom w:val="single" w:sz="4" w:space="0" w:color="auto"/>
              <w:right w:val="single" w:sz="12" w:space="0" w:color="auto"/>
            </w:tcBorders>
            <w:vAlign w:val="center"/>
          </w:tcPr>
          <w:p w:rsidR="007B48CA" w:rsidRPr="00D16121" w:rsidRDefault="007B48CA" w:rsidP="0051233A">
            <w:pPr>
              <w:rPr>
                <w:ins w:id="149" w:author="泉田 邦彦 [Kunihiko Izumita]" w:date="2021-08-05T18:03:00Z"/>
                <w:rFonts w:asciiTheme="minorEastAsia" w:hAnsiTheme="minorEastAsia"/>
                <w:sz w:val="22"/>
              </w:rPr>
            </w:pPr>
          </w:p>
          <w:p w:rsidR="007B48CA" w:rsidRPr="00D16121" w:rsidRDefault="007B48CA" w:rsidP="0051233A">
            <w:pPr>
              <w:rPr>
                <w:ins w:id="150" w:author="泉田 邦彦 [Kunihiko Izumita]" w:date="2021-08-05T18:03:00Z"/>
                <w:rFonts w:asciiTheme="minorEastAsia" w:hAnsiTheme="minorEastAsia"/>
                <w:sz w:val="22"/>
              </w:rPr>
            </w:pPr>
          </w:p>
          <w:p w:rsidR="007B48CA" w:rsidRPr="004C6DBD" w:rsidRDefault="007B48CA" w:rsidP="0051233A">
            <w:pPr>
              <w:rPr>
                <w:ins w:id="151" w:author="泉田 邦彦 [Kunihiko Izumita]" w:date="2021-08-05T18:03:00Z"/>
                <w:rFonts w:asciiTheme="minorEastAsia" w:hAnsiTheme="minorEastAsia"/>
                <w:sz w:val="22"/>
              </w:rPr>
            </w:pPr>
          </w:p>
        </w:tc>
      </w:tr>
      <w:tr w:rsidR="007B48CA" w:rsidRPr="00D16121" w:rsidTr="0051233A">
        <w:trPr>
          <w:trHeight w:val="580"/>
          <w:jc w:val="center"/>
          <w:ins w:id="152" w:author="泉田 邦彦 [Kunihiko Izumita]" w:date="2021-08-05T18:03:00Z"/>
        </w:trPr>
        <w:tc>
          <w:tcPr>
            <w:tcW w:w="1684" w:type="dxa"/>
            <w:tcBorders>
              <w:top w:val="single" w:sz="4" w:space="0" w:color="auto"/>
              <w:left w:val="single" w:sz="12" w:space="0" w:color="auto"/>
              <w:bottom w:val="single" w:sz="4" w:space="0" w:color="auto"/>
              <w:right w:val="single" w:sz="4" w:space="0" w:color="auto"/>
            </w:tcBorders>
            <w:vAlign w:val="center"/>
            <w:hideMark/>
          </w:tcPr>
          <w:p w:rsidR="007B48CA" w:rsidRPr="00D16121" w:rsidRDefault="007B48CA" w:rsidP="0051233A">
            <w:pPr>
              <w:jc w:val="center"/>
              <w:rPr>
                <w:ins w:id="153" w:author="泉田 邦彦 [Kunihiko Izumita]" w:date="2021-08-05T18:03:00Z"/>
                <w:rFonts w:asciiTheme="minorEastAsia" w:hAnsiTheme="minorEastAsia"/>
              </w:rPr>
            </w:pPr>
            <w:ins w:id="154" w:author="泉田 邦彦 [Kunihiko Izumita]" w:date="2021-08-05T18:03:00Z">
              <w:r w:rsidRPr="00D16121">
                <w:rPr>
                  <w:rFonts w:asciiTheme="minorEastAsia" w:hAnsiTheme="minorEastAsia" w:hint="eastAsia"/>
                </w:rPr>
                <w:t>年間売上</w:t>
              </w:r>
            </w:ins>
          </w:p>
        </w:tc>
        <w:tc>
          <w:tcPr>
            <w:tcW w:w="7346" w:type="dxa"/>
            <w:tcBorders>
              <w:top w:val="single" w:sz="4" w:space="0" w:color="auto"/>
              <w:left w:val="single" w:sz="4" w:space="0" w:color="auto"/>
              <w:bottom w:val="single" w:sz="4" w:space="0" w:color="auto"/>
              <w:right w:val="single" w:sz="12" w:space="0" w:color="auto"/>
            </w:tcBorders>
            <w:vAlign w:val="center"/>
          </w:tcPr>
          <w:p w:rsidR="007B48CA" w:rsidRPr="00D16121" w:rsidRDefault="007B48CA" w:rsidP="0051233A">
            <w:pPr>
              <w:rPr>
                <w:ins w:id="155" w:author="泉田 邦彦 [Kunihiko Izumita]" w:date="2021-08-05T18:03:00Z"/>
                <w:rFonts w:asciiTheme="minorEastAsia" w:hAnsiTheme="minorEastAsia"/>
                <w:sz w:val="22"/>
              </w:rPr>
            </w:pPr>
          </w:p>
          <w:p w:rsidR="007B48CA" w:rsidRPr="00D16121" w:rsidRDefault="007B48CA" w:rsidP="0051233A">
            <w:pPr>
              <w:rPr>
                <w:ins w:id="156" w:author="泉田 邦彦 [Kunihiko Izumita]" w:date="2021-08-05T18:03:00Z"/>
                <w:rFonts w:asciiTheme="minorEastAsia" w:hAnsiTheme="minorEastAsia"/>
                <w:sz w:val="22"/>
              </w:rPr>
            </w:pPr>
          </w:p>
          <w:p w:rsidR="007B48CA" w:rsidRPr="00D16121" w:rsidRDefault="007B48CA" w:rsidP="0051233A">
            <w:pPr>
              <w:rPr>
                <w:ins w:id="157" w:author="泉田 邦彦 [Kunihiko Izumita]" w:date="2021-08-05T18:03:00Z"/>
                <w:rFonts w:asciiTheme="minorEastAsia" w:hAnsiTheme="minorEastAsia"/>
                <w:sz w:val="22"/>
              </w:rPr>
            </w:pPr>
          </w:p>
        </w:tc>
      </w:tr>
      <w:tr w:rsidR="007B48CA" w:rsidRPr="00D16121" w:rsidTr="0051233A">
        <w:trPr>
          <w:trHeight w:val="580"/>
          <w:jc w:val="center"/>
          <w:ins w:id="158" w:author="泉田 邦彦 [Kunihiko Izumita]" w:date="2021-08-05T18:03:00Z"/>
        </w:trPr>
        <w:tc>
          <w:tcPr>
            <w:tcW w:w="1684" w:type="dxa"/>
            <w:tcBorders>
              <w:top w:val="single" w:sz="4" w:space="0" w:color="auto"/>
              <w:left w:val="single" w:sz="12" w:space="0" w:color="auto"/>
              <w:bottom w:val="single" w:sz="4" w:space="0" w:color="auto"/>
              <w:right w:val="single" w:sz="4" w:space="0" w:color="auto"/>
            </w:tcBorders>
            <w:vAlign w:val="center"/>
            <w:hideMark/>
          </w:tcPr>
          <w:p w:rsidR="007B48CA" w:rsidRPr="00D16121" w:rsidRDefault="007B48CA" w:rsidP="0051233A">
            <w:pPr>
              <w:jc w:val="center"/>
              <w:rPr>
                <w:ins w:id="159" w:author="泉田 邦彦 [Kunihiko Izumita]" w:date="2021-08-05T18:03:00Z"/>
                <w:rFonts w:asciiTheme="minorEastAsia" w:hAnsiTheme="minorEastAsia"/>
              </w:rPr>
            </w:pPr>
            <w:ins w:id="160" w:author="泉田 邦彦 [Kunihiko Izumita]" w:date="2021-08-05T18:03:00Z">
              <w:r w:rsidRPr="00D16121">
                <w:rPr>
                  <w:rFonts w:asciiTheme="minorEastAsia" w:hAnsiTheme="minorEastAsia" w:hint="eastAsia"/>
                </w:rPr>
                <w:t>店舗の</w:t>
              </w:r>
            </w:ins>
          </w:p>
          <w:p w:rsidR="007B48CA" w:rsidRPr="00D16121" w:rsidRDefault="007B48CA" w:rsidP="0051233A">
            <w:pPr>
              <w:jc w:val="center"/>
              <w:rPr>
                <w:ins w:id="161" w:author="泉田 邦彦 [Kunihiko Izumita]" w:date="2021-08-05T18:03:00Z"/>
                <w:rFonts w:asciiTheme="minorEastAsia" w:hAnsiTheme="minorEastAsia"/>
              </w:rPr>
            </w:pPr>
            <w:ins w:id="162" w:author="泉田 邦彦 [Kunihiko Izumita]" w:date="2021-08-05T18:03:00Z">
              <w:r w:rsidRPr="00D16121">
                <w:rPr>
                  <w:rFonts w:asciiTheme="minorEastAsia" w:hAnsiTheme="minorEastAsia" w:hint="eastAsia"/>
                </w:rPr>
                <w:t>特　徴</w:t>
              </w:r>
            </w:ins>
          </w:p>
        </w:tc>
        <w:tc>
          <w:tcPr>
            <w:tcW w:w="7346" w:type="dxa"/>
            <w:tcBorders>
              <w:top w:val="single" w:sz="4" w:space="0" w:color="auto"/>
              <w:left w:val="single" w:sz="4" w:space="0" w:color="auto"/>
              <w:bottom w:val="single" w:sz="4" w:space="0" w:color="auto"/>
              <w:right w:val="single" w:sz="12" w:space="0" w:color="auto"/>
            </w:tcBorders>
            <w:vAlign w:val="center"/>
          </w:tcPr>
          <w:p w:rsidR="007B48CA" w:rsidRPr="00D16121" w:rsidRDefault="007B48CA" w:rsidP="0051233A">
            <w:pPr>
              <w:rPr>
                <w:ins w:id="163" w:author="泉田 邦彦 [Kunihiko Izumita]" w:date="2021-08-05T18:03:00Z"/>
                <w:rFonts w:asciiTheme="minorEastAsia" w:hAnsiTheme="minorEastAsia"/>
                <w:sz w:val="22"/>
              </w:rPr>
            </w:pPr>
          </w:p>
          <w:p w:rsidR="007B48CA" w:rsidRDefault="007B48CA" w:rsidP="0051233A">
            <w:pPr>
              <w:rPr>
                <w:ins w:id="164" w:author="泉田 邦彦 [Kunihiko Izumita]" w:date="2021-08-05T18:03:00Z"/>
                <w:rFonts w:asciiTheme="minorEastAsia" w:hAnsiTheme="minorEastAsia"/>
                <w:sz w:val="22"/>
              </w:rPr>
            </w:pPr>
          </w:p>
          <w:p w:rsidR="007B48CA" w:rsidRDefault="007B48CA" w:rsidP="0051233A">
            <w:pPr>
              <w:rPr>
                <w:ins w:id="165" w:author="泉田 邦彦 [Kunihiko Izumita]" w:date="2021-08-05T18:03:00Z"/>
                <w:rFonts w:asciiTheme="minorEastAsia" w:hAnsiTheme="minorEastAsia"/>
                <w:sz w:val="22"/>
              </w:rPr>
            </w:pPr>
          </w:p>
          <w:p w:rsidR="007B48CA" w:rsidRPr="00D16121" w:rsidRDefault="007B48CA" w:rsidP="0051233A">
            <w:pPr>
              <w:rPr>
                <w:ins w:id="166" w:author="泉田 邦彦 [Kunihiko Izumita]" w:date="2021-08-05T18:03:00Z"/>
                <w:rFonts w:asciiTheme="minorEastAsia" w:hAnsiTheme="minorEastAsia"/>
                <w:sz w:val="22"/>
              </w:rPr>
            </w:pPr>
          </w:p>
          <w:p w:rsidR="007B48CA" w:rsidRPr="00D16121" w:rsidRDefault="007B48CA" w:rsidP="0051233A">
            <w:pPr>
              <w:rPr>
                <w:ins w:id="167" w:author="泉田 邦彦 [Kunihiko Izumita]" w:date="2021-08-05T18:03:00Z"/>
                <w:rFonts w:asciiTheme="minorEastAsia" w:hAnsiTheme="minorEastAsia"/>
                <w:sz w:val="22"/>
              </w:rPr>
            </w:pPr>
          </w:p>
        </w:tc>
      </w:tr>
      <w:tr w:rsidR="007B48CA" w:rsidRPr="00D16121" w:rsidTr="0051233A">
        <w:trPr>
          <w:trHeight w:val="580"/>
          <w:jc w:val="center"/>
          <w:ins w:id="168" w:author="泉田 邦彦 [Kunihiko Izumita]" w:date="2021-08-05T18:03:00Z"/>
        </w:trPr>
        <w:tc>
          <w:tcPr>
            <w:tcW w:w="1684" w:type="dxa"/>
            <w:tcBorders>
              <w:top w:val="single" w:sz="4" w:space="0" w:color="auto"/>
              <w:left w:val="single" w:sz="12" w:space="0" w:color="auto"/>
              <w:bottom w:val="single" w:sz="12" w:space="0" w:color="auto"/>
              <w:right w:val="single" w:sz="4" w:space="0" w:color="auto"/>
            </w:tcBorders>
            <w:vAlign w:val="center"/>
            <w:hideMark/>
          </w:tcPr>
          <w:p w:rsidR="007B48CA" w:rsidRDefault="007B48CA" w:rsidP="0051233A">
            <w:pPr>
              <w:jc w:val="center"/>
              <w:rPr>
                <w:ins w:id="169" w:author="泉田 邦彦 [Kunihiko Izumita]" w:date="2021-08-05T18:03:00Z"/>
                <w:rFonts w:asciiTheme="minorEastAsia" w:hAnsiTheme="minorEastAsia"/>
              </w:rPr>
            </w:pPr>
            <w:ins w:id="170" w:author="泉田 邦彦 [Kunihiko Izumita]" w:date="2021-08-05T18:03:00Z">
              <w:r w:rsidRPr="00D16121">
                <w:rPr>
                  <w:rFonts w:asciiTheme="minorEastAsia" w:hAnsiTheme="minorEastAsia" w:hint="eastAsia"/>
                </w:rPr>
                <w:t>その他</w:t>
              </w:r>
            </w:ins>
          </w:p>
          <w:p w:rsidR="007B48CA" w:rsidRPr="00D16121" w:rsidRDefault="007B48CA" w:rsidP="0051233A">
            <w:pPr>
              <w:jc w:val="center"/>
              <w:rPr>
                <w:ins w:id="171" w:author="泉田 邦彦 [Kunihiko Izumita]" w:date="2021-08-05T18:03:00Z"/>
                <w:rFonts w:asciiTheme="minorEastAsia" w:hAnsiTheme="minorEastAsia"/>
              </w:rPr>
            </w:pPr>
            <w:ins w:id="172" w:author="泉田 邦彦 [Kunihiko Izumita]" w:date="2021-08-05T18:03:00Z">
              <w:r w:rsidRPr="00D16121">
                <w:rPr>
                  <w:rFonts w:asciiTheme="minorEastAsia" w:hAnsiTheme="minorEastAsia" w:hint="eastAsia"/>
                </w:rPr>
                <w:t>特筆すべき事項</w:t>
              </w:r>
            </w:ins>
          </w:p>
        </w:tc>
        <w:tc>
          <w:tcPr>
            <w:tcW w:w="7346" w:type="dxa"/>
            <w:tcBorders>
              <w:top w:val="single" w:sz="4" w:space="0" w:color="auto"/>
              <w:left w:val="single" w:sz="4" w:space="0" w:color="auto"/>
              <w:bottom w:val="single" w:sz="12" w:space="0" w:color="auto"/>
              <w:right w:val="single" w:sz="12" w:space="0" w:color="auto"/>
            </w:tcBorders>
            <w:vAlign w:val="center"/>
          </w:tcPr>
          <w:p w:rsidR="007B48CA" w:rsidRPr="00D16121" w:rsidRDefault="007B48CA" w:rsidP="0051233A">
            <w:pPr>
              <w:rPr>
                <w:ins w:id="173" w:author="泉田 邦彦 [Kunihiko Izumita]" w:date="2021-08-05T18:03:00Z"/>
                <w:rFonts w:asciiTheme="minorEastAsia" w:hAnsiTheme="minorEastAsia"/>
                <w:sz w:val="22"/>
              </w:rPr>
            </w:pPr>
          </w:p>
          <w:p w:rsidR="007B48CA" w:rsidRDefault="007B48CA" w:rsidP="0051233A">
            <w:pPr>
              <w:rPr>
                <w:ins w:id="174" w:author="泉田 邦彦 [Kunihiko Izumita]" w:date="2021-08-05T18:03:00Z"/>
                <w:rFonts w:asciiTheme="minorEastAsia" w:hAnsiTheme="minorEastAsia"/>
                <w:sz w:val="22"/>
              </w:rPr>
            </w:pPr>
          </w:p>
          <w:p w:rsidR="007B48CA" w:rsidRDefault="007B48CA" w:rsidP="0051233A">
            <w:pPr>
              <w:rPr>
                <w:ins w:id="175" w:author="泉田 邦彦 [Kunihiko Izumita]" w:date="2021-08-05T18:03:00Z"/>
                <w:rFonts w:asciiTheme="minorEastAsia" w:hAnsiTheme="minorEastAsia"/>
                <w:sz w:val="22"/>
              </w:rPr>
            </w:pPr>
          </w:p>
          <w:p w:rsidR="007B48CA" w:rsidRDefault="007B48CA" w:rsidP="0051233A">
            <w:pPr>
              <w:rPr>
                <w:ins w:id="176" w:author="泉田 邦彦 [Kunihiko Izumita]" w:date="2021-08-05T18:03:00Z"/>
                <w:rFonts w:asciiTheme="minorEastAsia" w:hAnsiTheme="minorEastAsia"/>
                <w:sz w:val="22"/>
              </w:rPr>
            </w:pPr>
          </w:p>
          <w:p w:rsidR="007B48CA" w:rsidRPr="00D16121" w:rsidRDefault="007B48CA" w:rsidP="0051233A">
            <w:pPr>
              <w:rPr>
                <w:ins w:id="177" w:author="泉田 邦彦 [Kunihiko Izumita]" w:date="2021-08-05T18:03:00Z"/>
                <w:rFonts w:asciiTheme="minorEastAsia" w:hAnsiTheme="minorEastAsia"/>
                <w:sz w:val="22"/>
              </w:rPr>
            </w:pPr>
          </w:p>
          <w:p w:rsidR="007B48CA" w:rsidRPr="00D16121" w:rsidRDefault="007B48CA" w:rsidP="0051233A">
            <w:pPr>
              <w:rPr>
                <w:ins w:id="178" w:author="泉田 邦彦 [Kunihiko Izumita]" w:date="2021-08-05T18:03:00Z"/>
                <w:rFonts w:asciiTheme="minorEastAsia" w:hAnsiTheme="minorEastAsia"/>
                <w:sz w:val="22"/>
              </w:rPr>
            </w:pPr>
          </w:p>
        </w:tc>
      </w:tr>
    </w:tbl>
    <w:p w:rsidR="007B48CA" w:rsidRPr="00D16121" w:rsidRDefault="007B48CA" w:rsidP="007B48CA">
      <w:pPr>
        <w:pStyle w:val="a6"/>
        <w:wordWrap w:val="0"/>
        <w:ind w:leftChars="0" w:left="200" w:hangingChars="100" w:hanging="200"/>
        <w:jc w:val="left"/>
        <w:rPr>
          <w:ins w:id="179" w:author="泉田 邦彦 [Kunihiko Izumita]" w:date="2021-08-05T18:03:00Z"/>
          <w:rFonts w:asciiTheme="minorEastAsia" w:eastAsiaTheme="minorEastAsia" w:hAnsiTheme="minorEastAsia"/>
          <w:spacing w:val="12"/>
          <w:sz w:val="20"/>
          <w:szCs w:val="20"/>
        </w:rPr>
      </w:pPr>
      <w:ins w:id="180" w:author="泉田 邦彦 [Kunihiko Izumita]" w:date="2021-08-05T18:03:00Z">
        <w:r>
          <w:rPr>
            <w:rFonts w:asciiTheme="minorEastAsia" w:eastAsiaTheme="minorEastAsia" w:hAnsiTheme="minorEastAsia" w:hint="eastAsia"/>
            <w:kern w:val="0"/>
            <w:sz w:val="20"/>
            <w:szCs w:val="20"/>
          </w:rPr>
          <w:t xml:space="preserve">　</w:t>
        </w:r>
        <w:r w:rsidRPr="00D16121">
          <w:rPr>
            <w:rFonts w:asciiTheme="minorEastAsia" w:eastAsiaTheme="minorEastAsia" w:hAnsiTheme="minorEastAsia" w:hint="eastAsia"/>
            <w:kern w:val="0"/>
            <w:sz w:val="20"/>
            <w:szCs w:val="20"/>
          </w:rPr>
          <w:t>※複数</w:t>
        </w:r>
        <w:r>
          <w:rPr>
            <w:rFonts w:asciiTheme="minorEastAsia" w:eastAsiaTheme="minorEastAsia" w:hAnsiTheme="minorEastAsia" w:hint="eastAsia"/>
            <w:kern w:val="0"/>
            <w:sz w:val="20"/>
            <w:szCs w:val="20"/>
          </w:rPr>
          <w:t>店舗を運営している</w:t>
        </w:r>
        <w:r w:rsidRPr="00D16121">
          <w:rPr>
            <w:rFonts w:asciiTheme="minorEastAsia" w:eastAsiaTheme="minorEastAsia" w:hAnsiTheme="minorEastAsia" w:hint="eastAsia"/>
            <w:kern w:val="0"/>
            <w:sz w:val="20"/>
            <w:szCs w:val="20"/>
          </w:rPr>
          <w:t>場合は、</w:t>
        </w:r>
        <w:r>
          <w:rPr>
            <w:rFonts w:asciiTheme="minorEastAsia" w:eastAsiaTheme="minorEastAsia" w:hAnsiTheme="minorEastAsia" w:hint="eastAsia"/>
            <w:kern w:val="0"/>
            <w:sz w:val="20"/>
            <w:szCs w:val="20"/>
          </w:rPr>
          <w:t>枠を</w:t>
        </w:r>
        <w:r w:rsidRPr="00D16121">
          <w:rPr>
            <w:rFonts w:asciiTheme="minorEastAsia" w:eastAsiaTheme="minorEastAsia" w:hAnsiTheme="minorEastAsia" w:hint="eastAsia"/>
            <w:kern w:val="0"/>
            <w:sz w:val="20"/>
            <w:szCs w:val="20"/>
          </w:rPr>
          <w:t>コピーして記載</w:t>
        </w:r>
        <w:r>
          <w:rPr>
            <w:rFonts w:asciiTheme="minorEastAsia" w:eastAsiaTheme="minorEastAsia" w:hAnsiTheme="minorEastAsia" w:hint="eastAsia"/>
            <w:kern w:val="0"/>
            <w:sz w:val="20"/>
            <w:szCs w:val="20"/>
          </w:rPr>
          <w:t>するか、上記内容を網羅した任意の様式を　添付</w:t>
        </w:r>
        <w:r w:rsidRPr="00D16121">
          <w:rPr>
            <w:rFonts w:asciiTheme="minorEastAsia" w:eastAsiaTheme="minorEastAsia" w:hAnsiTheme="minorEastAsia" w:hint="eastAsia"/>
            <w:kern w:val="0"/>
            <w:sz w:val="20"/>
            <w:szCs w:val="20"/>
          </w:rPr>
          <w:t>してください。</w:t>
        </w:r>
      </w:ins>
    </w:p>
    <w:p w:rsidR="007B48CA" w:rsidRDefault="007B48CA">
      <w:pPr>
        <w:wordWrap w:val="0"/>
        <w:spacing w:line="300" w:lineRule="exact"/>
        <w:ind w:leftChars="100" w:left="434" w:hangingChars="100" w:hanging="224"/>
        <w:jc w:val="left"/>
        <w:rPr>
          <w:ins w:id="181" w:author="泉田 邦彦 [Kunihiko Izumita]" w:date="2021-08-05T18:04:00Z"/>
          <w:rFonts w:asciiTheme="minorEastAsia" w:hAnsiTheme="minorEastAsia"/>
          <w:spacing w:val="12"/>
          <w:sz w:val="20"/>
          <w:szCs w:val="20"/>
        </w:rPr>
        <w:pPrChange w:id="182" w:author="泉田 邦彦 [Kunihiko Izumita]" w:date="2021-08-05T18:04:00Z">
          <w:pPr>
            <w:widowControl/>
            <w:autoSpaceDE w:val="0"/>
            <w:autoSpaceDN w:val="0"/>
            <w:spacing w:line="120" w:lineRule="exact"/>
            <w:jc w:val="left"/>
          </w:pPr>
        </w:pPrChange>
      </w:pPr>
      <w:ins w:id="183" w:author="泉田 邦彦 [Kunihiko Izumita]" w:date="2021-08-05T18:03:00Z">
        <w:r w:rsidRPr="00C72ADA">
          <w:rPr>
            <w:rFonts w:asciiTheme="minorEastAsia" w:hAnsiTheme="minorEastAsia" w:hint="eastAsia"/>
            <w:spacing w:val="12"/>
            <w:sz w:val="20"/>
            <w:szCs w:val="20"/>
          </w:rPr>
          <w:t>※提出者（参加申込者）が、フランチャイズ契約等により別法人（以下「フランチャイザー」という。）の商標、商号、統一的イメージ等を使用し、この統制、指導等のもとで事業実施を予定している場合には、当該フランチャイザーについても作成し</w:t>
        </w:r>
        <w:r>
          <w:rPr>
            <w:rFonts w:asciiTheme="minorEastAsia" w:hAnsiTheme="minorEastAsia" w:hint="eastAsia"/>
            <w:spacing w:val="12"/>
            <w:sz w:val="20"/>
            <w:szCs w:val="20"/>
          </w:rPr>
          <w:t>、</w:t>
        </w:r>
        <w:r w:rsidRPr="00C72ADA">
          <w:rPr>
            <w:rFonts w:asciiTheme="minorEastAsia" w:hAnsiTheme="minorEastAsia" w:hint="eastAsia"/>
            <w:spacing w:val="12"/>
            <w:sz w:val="20"/>
            <w:szCs w:val="20"/>
          </w:rPr>
          <w:t>提出してください。</w:t>
        </w:r>
      </w:ins>
    </w:p>
    <w:p w:rsidR="007B48CA" w:rsidRDefault="007B48CA">
      <w:pPr>
        <w:wordWrap w:val="0"/>
        <w:spacing w:line="300" w:lineRule="exact"/>
        <w:ind w:leftChars="100" w:left="434" w:hangingChars="100" w:hanging="224"/>
        <w:jc w:val="left"/>
        <w:rPr>
          <w:ins w:id="184" w:author="泉田 邦彦 [Kunihiko Izumita]" w:date="2021-08-05T18:04:00Z"/>
          <w:rFonts w:asciiTheme="minorEastAsia" w:hAnsiTheme="minorEastAsia"/>
          <w:spacing w:val="12"/>
          <w:sz w:val="20"/>
          <w:szCs w:val="20"/>
        </w:rPr>
        <w:pPrChange w:id="185" w:author="泉田 邦彦 [Kunihiko Izumita]" w:date="2021-08-05T18:04:00Z">
          <w:pPr>
            <w:widowControl/>
            <w:autoSpaceDE w:val="0"/>
            <w:autoSpaceDN w:val="0"/>
            <w:spacing w:line="120" w:lineRule="exact"/>
            <w:jc w:val="left"/>
          </w:pPr>
        </w:pPrChange>
      </w:pPr>
    </w:p>
    <w:p w:rsidR="007B48CA" w:rsidRDefault="007B48CA">
      <w:pPr>
        <w:wordWrap w:val="0"/>
        <w:spacing w:line="300" w:lineRule="exact"/>
        <w:ind w:leftChars="100" w:left="434" w:hangingChars="100" w:hanging="224"/>
        <w:jc w:val="left"/>
        <w:rPr>
          <w:ins w:id="186" w:author="泉田 邦彦 [Kunihiko Izumita]" w:date="2021-08-05T18:04:00Z"/>
          <w:rFonts w:asciiTheme="minorEastAsia" w:hAnsiTheme="minorEastAsia"/>
          <w:spacing w:val="12"/>
          <w:sz w:val="20"/>
          <w:szCs w:val="20"/>
        </w:rPr>
        <w:pPrChange w:id="187" w:author="泉田 邦彦 [Kunihiko Izumita]" w:date="2021-08-05T18:04:00Z">
          <w:pPr>
            <w:widowControl/>
            <w:autoSpaceDE w:val="0"/>
            <w:autoSpaceDN w:val="0"/>
            <w:spacing w:line="120" w:lineRule="exact"/>
            <w:jc w:val="left"/>
          </w:pPr>
        </w:pPrChange>
      </w:pPr>
    </w:p>
    <w:p w:rsidR="007B48CA" w:rsidRDefault="007B48CA">
      <w:pPr>
        <w:wordWrap w:val="0"/>
        <w:spacing w:line="300" w:lineRule="exact"/>
        <w:ind w:leftChars="100" w:left="434" w:hangingChars="100" w:hanging="224"/>
        <w:jc w:val="left"/>
        <w:rPr>
          <w:ins w:id="188" w:author="泉田 邦彦 [Kunihiko Izumita]" w:date="2021-08-05T18:04:00Z"/>
          <w:rFonts w:asciiTheme="minorEastAsia" w:hAnsiTheme="minorEastAsia"/>
          <w:spacing w:val="12"/>
          <w:sz w:val="20"/>
          <w:szCs w:val="20"/>
        </w:rPr>
        <w:pPrChange w:id="189" w:author="泉田 邦彦 [Kunihiko Izumita]" w:date="2021-08-05T18:04:00Z">
          <w:pPr>
            <w:widowControl/>
            <w:autoSpaceDE w:val="0"/>
            <w:autoSpaceDN w:val="0"/>
            <w:spacing w:line="120" w:lineRule="exact"/>
            <w:jc w:val="left"/>
          </w:pPr>
        </w:pPrChange>
      </w:pPr>
    </w:p>
    <w:p w:rsidR="007B48CA" w:rsidRDefault="007B48CA">
      <w:pPr>
        <w:wordWrap w:val="0"/>
        <w:spacing w:line="300" w:lineRule="exact"/>
        <w:ind w:leftChars="100" w:left="434" w:hangingChars="100" w:hanging="224"/>
        <w:jc w:val="left"/>
        <w:rPr>
          <w:ins w:id="190" w:author="泉田 邦彦 [Kunihiko Izumita]" w:date="2021-08-05T18:04:00Z"/>
          <w:rFonts w:asciiTheme="minorEastAsia" w:hAnsiTheme="minorEastAsia"/>
          <w:spacing w:val="12"/>
          <w:sz w:val="20"/>
          <w:szCs w:val="20"/>
        </w:rPr>
        <w:pPrChange w:id="191" w:author="泉田 邦彦 [Kunihiko Izumita]" w:date="2021-08-05T18:04:00Z">
          <w:pPr>
            <w:widowControl/>
            <w:autoSpaceDE w:val="0"/>
            <w:autoSpaceDN w:val="0"/>
            <w:spacing w:line="120" w:lineRule="exact"/>
            <w:jc w:val="left"/>
          </w:pPr>
        </w:pPrChange>
      </w:pPr>
    </w:p>
    <w:p w:rsidR="007B48CA" w:rsidRDefault="007B48CA">
      <w:pPr>
        <w:wordWrap w:val="0"/>
        <w:spacing w:line="300" w:lineRule="exact"/>
        <w:ind w:leftChars="100" w:left="434" w:hangingChars="100" w:hanging="224"/>
        <w:jc w:val="left"/>
        <w:rPr>
          <w:ins w:id="192" w:author="泉田 邦彦 [Kunihiko Izumita]" w:date="2021-08-05T18:04:00Z"/>
          <w:rFonts w:asciiTheme="minorEastAsia" w:hAnsiTheme="minorEastAsia"/>
          <w:spacing w:val="12"/>
          <w:sz w:val="20"/>
          <w:szCs w:val="20"/>
        </w:rPr>
        <w:pPrChange w:id="193" w:author="泉田 邦彦 [Kunihiko Izumita]" w:date="2021-08-05T18:04:00Z">
          <w:pPr>
            <w:widowControl/>
            <w:autoSpaceDE w:val="0"/>
            <w:autoSpaceDN w:val="0"/>
            <w:spacing w:line="120" w:lineRule="exact"/>
            <w:jc w:val="left"/>
          </w:pPr>
        </w:pPrChange>
      </w:pPr>
    </w:p>
    <w:p w:rsidR="007B48CA" w:rsidRDefault="007B48CA">
      <w:pPr>
        <w:wordWrap w:val="0"/>
        <w:spacing w:line="300" w:lineRule="exact"/>
        <w:ind w:leftChars="100" w:left="434" w:hangingChars="100" w:hanging="224"/>
        <w:jc w:val="left"/>
        <w:rPr>
          <w:ins w:id="194" w:author="泉田 邦彦 [Kunihiko Izumita]" w:date="2021-08-05T18:04:00Z"/>
          <w:rFonts w:asciiTheme="minorEastAsia" w:hAnsiTheme="minorEastAsia"/>
          <w:spacing w:val="12"/>
          <w:sz w:val="20"/>
          <w:szCs w:val="20"/>
        </w:rPr>
        <w:pPrChange w:id="195" w:author="泉田 邦彦 [Kunihiko Izumita]" w:date="2021-08-05T18:04:00Z">
          <w:pPr>
            <w:widowControl/>
            <w:autoSpaceDE w:val="0"/>
            <w:autoSpaceDN w:val="0"/>
            <w:spacing w:line="120" w:lineRule="exact"/>
            <w:jc w:val="left"/>
          </w:pPr>
        </w:pPrChange>
      </w:pPr>
    </w:p>
    <w:p w:rsidR="007B48CA" w:rsidRDefault="007B48CA">
      <w:pPr>
        <w:wordWrap w:val="0"/>
        <w:spacing w:line="300" w:lineRule="exact"/>
        <w:ind w:leftChars="100" w:left="434" w:hangingChars="100" w:hanging="224"/>
        <w:jc w:val="left"/>
        <w:rPr>
          <w:ins w:id="196" w:author="泉田 邦彦 [Kunihiko Izumita]" w:date="2021-08-05T18:04:00Z"/>
          <w:rFonts w:asciiTheme="minorEastAsia" w:hAnsiTheme="minorEastAsia"/>
          <w:spacing w:val="12"/>
          <w:sz w:val="20"/>
          <w:szCs w:val="20"/>
        </w:rPr>
        <w:pPrChange w:id="197" w:author="泉田 邦彦 [Kunihiko Izumita]" w:date="2021-08-05T18:04:00Z">
          <w:pPr>
            <w:widowControl/>
            <w:autoSpaceDE w:val="0"/>
            <w:autoSpaceDN w:val="0"/>
            <w:spacing w:line="120" w:lineRule="exact"/>
            <w:jc w:val="left"/>
          </w:pPr>
        </w:pPrChange>
      </w:pPr>
    </w:p>
    <w:p w:rsidR="007B48CA" w:rsidRDefault="007B48CA">
      <w:pPr>
        <w:wordWrap w:val="0"/>
        <w:spacing w:line="300" w:lineRule="exact"/>
        <w:ind w:leftChars="100" w:left="434" w:hangingChars="100" w:hanging="224"/>
        <w:jc w:val="left"/>
        <w:rPr>
          <w:ins w:id="198" w:author="泉田 邦彦 [Kunihiko Izumita]" w:date="2021-08-05T18:04:00Z"/>
          <w:rFonts w:asciiTheme="minorEastAsia" w:hAnsiTheme="minorEastAsia"/>
          <w:spacing w:val="12"/>
          <w:sz w:val="20"/>
          <w:szCs w:val="20"/>
        </w:rPr>
        <w:pPrChange w:id="199" w:author="泉田 邦彦 [Kunihiko Izumita]" w:date="2021-08-05T18:04:00Z">
          <w:pPr>
            <w:widowControl/>
            <w:autoSpaceDE w:val="0"/>
            <w:autoSpaceDN w:val="0"/>
            <w:spacing w:line="120" w:lineRule="exact"/>
            <w:jc w:val="left"/>
          </w:pPr>
        </w:pPrChange>
      </w:pPr>
    </w:p>
    <w:p w:rsidR="007B48CA" w:rsidRPr="002C76BA" w:rsidRDefault="007B48CA" w:rsidP="007B48CA">
      <w:pPr>
        <w:jc w:val="center"/>
        <w:rPr>
          <w:ins w:id="200" w:author="泉田 邦彦 [Kunihiko Izumita]" w:date="2021-08-05T18:05:00Z"/>
          <w:rFonts w:ascii="ＭＳ 明朝" w:hAnsi="ＭＳ 明朝"/>
        </w:rPr>
      </w:pPr>
      <w:ins w:id="201" w:author="泉田 邦彦 [Kunihiko Izumita]" w:date="2021-08-05T18:05:00Z">
        <w:r>
          <w:rPr>
            <w:rFonts w:asciiTheme="minorEastAsia" w:hAnsiTheme="minorEastAsia" w:hint="eastAsia"/>
            <w:noProof/>
            <w:sz w:val="36"/>
            <w:szCs w:val="36"/>
          </w:rPr>
          <w:lastRenderedPageBreak/>
          <mc:AlternateContent>
            <mc:Choice Requires="wps">
              <w:drawing>
                <wp:anchor distT="0" distB="0" distL="114300" distR="114300" simplePos="0" relativeHeight="251682816" behindDoc="0" locked="0" layoutInCell="1" allowOverlap="1" wp14:anchorId="5FAD8F99" wp14:editId="206AD7B8">
                  <wp:simplePos x="0" y="0"/>
                  <wp:positionH relativeFrom="column">
                    <wp:posOffset>4429125</wp:posOffset>
                  </wp:positionH>
                  <wp:positionV relativeFrom="paragraph">
                    <wp:posOffset>-390525</wp:posOffset>
                  </wp:positionV>
                  <wp:extent cx="962025" cy="30480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9620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B48CA" w:rsidRPr="007B48CA" w:rsidRDefault="007B48CA">
                              <w:pPr>
                                <w:jc w:val="right"/>
                                <w:rPr>
                                  <w:rFonts w:asciiTheme="minorEastAsia" w:hAnsiTheme="minorEastAsia"/>
                                  <w:sz w:val="24"/>
                                  <w:rPrChange w:id="202" w:author="泉田 邦彦 [Kunihiko Izumita]" w:date="2021-08-05T18:03:00Z">
                                    <w:rPr/>
                                  </w:rPrChange>
                                </w:rPr>
                                <w:pPrChange w:id="203" w:author="泉田 邦彦 [Kunihiko Izumita]" w:date="2021-08-05T18:02:00Z">
                                  <w:pPr/>
                                </w:pPrChange>
                              </w:pPr>
                              <w:ins w:id="204" w:author="泉田 邦彦 [Kunihiko Izumita]" w:date="2021-08-05T18:01:00Z">
                                <w:r w:rsidRPr="007B48CA">
                                  <w:rPr>
                                    <w:rFonts w:asciiTheme="minorEastAsia" w:hAnsiTheme="minorEastAsia" w:hint="eastAsia"/>
                                    <w:sz w:val="24"/>
                                    <w:rPrChange w:id="205" w:author="泉田 邦彦 [Kunihiko Izumita]" w:date="2021-08-05T18:03:00Z">
                                      <w:rPr>
                                        <w:rFonts w:hint="eastAsia"/>
                                      </w:rPr>
                                    </w:rPrChange>
                                  </w:rPr>
                                  <w:t>様式</w:t>
                                </w:r>
                              </w:ins>
                              <w:ins w:id="206" w:author="泉田 邦彦 [Kunihiko Izumita]" w:date="2021-08-05T18:05:00Z">
                                <w:r>
                                  <w:rPr>
                                    <w:rFonts w:asciiTheme="minorEastAsia" w:hAnsiTheme="minorEastAsia" w:hint="eastAsia"/>
                                    <w:sz w:val="24"/>
                                  </w:rPr>
                                  <w:t>３</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D8F99" id="テキスト ボックス 4" o:spid="_x0000_s1029" type="#_x0000_t202" style="position:absolute;left:0;text-align:left;margin-left:348.75pt;margin-top:-30.75pt;width:75.7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" fillcolor="white [3201]" stroked="f" strokeweight=".5pt">
                  <v:textbox>
                    <w:txbxContent>
                      <w:p w:rsidR="007B48CA" w:rsidRPr="007B48CA" w:rsidRDefault="007B48CA">
                        <w:pPr>
                          <w:jc w:val="right"/>
                          <w:rPr>
                            <w:rFonts w:asciiTheme="minorEastAsia" w:hAnsiTheme="minorEastAsia"/>
                            <w:sz w:val="24"/>
                            <w:rPrChange w:id="207" w:author="泉田 邦彦 [Kunihiko Izumita]" w:date="2021-08-05T18:03:00Z">
                              <w:rPr/>
                            </w:rPrChange>
                          </w:rPr>
                          <w:pPrChange w:id="208" w:author="泉田 邦彦 [Kunihiko Izumita]" w:date="2021-08-05T18:02:00Z">
                            <w:pPr/>
                          </w:pPrChange>
                        </w:pPr>
                        <w:ins w:id="209" w:author="泉田 邦彦 [Kunihiko Izumita]" w:date="2021-08-05T18:01:00Z">
                          <w:r w:rsidRPr="007B48CA">
                            <w:rPr>
                              <w:rFonts w:asciiTheme="minorEastAsia" w:hAnsiTheme="minorEastAsia" w:hint="eastAsia"/>
                              <w:sz w:val="24"/>
                              <w:rPrChange w:id="210" w:author="泉田 邦彦 [Kunihiko Izumita]" w:date="2021-08-05T18:03:00Z">
                                <w:rPr>
                                  <w:rFonts w:hint="eastAsia"/>
                                </w:rPr>
                              </w:rPrChange>
                            </w:rPr>
                            <w:t>様式</w:t>
                          </w:r>
                        </w:ins>
                        <w:ins w:id="211" w:author="泉田 邦彦 [Kunihiko Izumita]" w:date="2021-08-05T18:05:00Z">
                          <w:r>
                            <w:rPr>
                              <w:rFonts w:asciiTheme="minorEastAsia" w:hAnsiTheme="minorEastAsia" w:hint="eastAsia"/>
                              <w:sz w:val="24"/>
                            </w:rPr>
                            <w:t>３</w:t>
                          </w:r>
                        </w:ins>
                      </w:p>
                    </w:txbxContent>
                  </v:textbox>
                </v:shape>
              </w:pict>
            </mc:Fallback>
          </mc:AlternateContent>
        </w:r>
        <w:r>
          <w:rPr>
            <w:rFonts w:ascii="ＭＳ 明朝" w:hAnsi="ＭＳ 明朝" w:hint="eastAsia"/>
          </w:rPr>
          <w:t>欠格事項に該当しない旨の申立書</w:t>
        </w:r>
      </w:ins>
    </w:p>
    <w:p w:rsidR="007B48CA" w:rsidRPr="002C76BA" w:rsidRDefault="007B48CA" w:rsidP="007B48CA">
      <w:pPr>
        <w:jc w:val="center"/>
        <w:rPr>
          <w:ins w:id="212" w:author="泉田 邦彦 [Kunihiko Izumita]" w:date="2021-08-05T18:05:00Z"/>
          <w:rFonts w:ascii="ＭＳ 明朝" w:hAnsi="ＭＳ 明朝"/>
        </w:rPr>
      </w:pPr>
    </w:p>
    <w:p w:rsidR="007B48CA" w:rsidRDefault="007B48CA" w:rsidP="007B48CA">
      <w:pPr>
        <w:jc w:val="right"/>
        <w:rPr>
          <w:ins w:id="213" w:author="泉田 邦彦 [Kunihiko Izumita]" w:date="2021-08-05T18:05:00Z"/>
          <w:rFonts w:ascii="ＭＳ 明朝" w:hAnsi="ＭＳ 明朝"/>
        </w:rPr>
      </w:pPr>
      <w:ins w:id="214" w:author="泉田 邦彦 [Kunihiko Izumita]" w:date="2021-08-05T18:05:00Z">
        <w:r>
          <w:rPr>
            <w:rFonts w:ascii="ＭＳ 明朝" w:hAnsi="ＭＳ 明朝" w:hint="eastAsia"/>
          </w:rPr>
          <w:t>令和</w:t>
        </w:r>
        <w:r w:rsidRPr="002C76BA">
          <w:rPr>
            <w:rFonts w:ascii="ＭＳ 明朝" w:hAnsi="ＭＳ 明朝" w:hint="eastAsia"/>
          </w:rPr>
          <w:t xml:space="preserve">　　年　　月　　日</w:t>
        </w:r>
      </w:ins>
    </w:p>
    <w:p w:rsidR="007B48CA" w:rsidRPr="002C76BA" w:rsidRDefault="007B48CA" w:rsidP="007B48CA">
      <w:pPr>
        <w:jc w:val="right"/>
        <w:rPr>
          <w:ins w:id="215" w:author="泉田 邦彦 [Kunihiko Izumita]" w:date="2021-08-05T18:05:00Z"/>
          <w:rFonts w:ascii="ＭＳ 明朝" w:hAnsi="ＭＳ 明朝"/>
        </w:rPr>
      </w:pPr>
    </w:p>
    <w:p w:rsidR="007B48CA" w:rsidRDefault="007B48CA" w:rsidP="007B48CA">
      <w:pPr>
        <w:ind w:firstLineChars="100" w:firstLine="210"/>
        <w:rPr>
          <w:ins w:id="216" w:author="泉田 邦彦 [Kunihiko Izumita]" w:date="2021-08-05T18:05:00Z"/>
          <w:rFonts w:ascii="ＭＳ 明朝" w:hAnsi="ＭＳ 明朝"/>
        </w:rPr>
      </w:pPr>
      <w:ins w:id="217" w:author="泉田 邦彦 [Kunihiko Izumita]" w:date="2021-08-05T18:05:00Z">
        <w:r w:rsidRPr="002C76BA">
          <w:rPr>
            <w:rFonts w:ascii="ＭＳ 明朝" w:hAnsi="ＭＳ 明朝" w:hint="eastAsia"/>
          </w:rPr>
          <w:t>石巻市長</w:t>
        </w:r>
        <w:r>
          <w:rPr>
            <w:rFonts w:ascii="ＭＳ 明朝" w:hAnsi="ＭＳ 明朝" w:hint="eastAsia"/>
          </w:rPr>
          <w:t xml:space="preserve">　殿</w:t>
        </w:r>
      </w:ins>
    </w:p>
    <w:p w:rsidR="007B48CA" w:rsidRPr="002C76BA" w:rsidRDefault="007B48CA" w:rsidP="007B48CA">
      <w:pPr>
        <w:ind w:firstLineChars="100" w:firstLine="210"/>
        <w:rPr>
          <w:ins w:id="218" w:author="泉田 邦彦 [Kunihiko Izumita]" w:date="2021-08-05T18:05:00Z"/>
          <w:rFonts w:ascii="ＭＳ 明朝" w:hAnsi="ＭＳ 明朝"/>
        </w:rPr>
      </w:pPr>
    </w:p>
    <w:p w:rsidR="007B48CA" w:rsidRPr="00982883" w:rsidRDefault="007B48CA" w:rsidP="007B48CA">
      <w:pPr>
        <w:ind w:right="852"/>
        <w:jc w:val="center"/>
        <w:rPr>
          <w:ins w:id="219" w:author="泉田 邦彦 [Kunihiko Izumita]" w:date="2021-08-05T18:05:00Z"/>
          <w:rFonts w:ascii="ＭＳ 明朝" w:hAnsi="ＭＳ 明朝"/>
        </w:rPr>
      </w:pPr>
      <w:ins w:id="220" w:author="泉田 邦彦 [Kunihiko Izumita]" w:date="2021-08-05T18:05:00Z">
        <w:r>
          <w:rPr>
            <w:rFonts w:ascii="ＭＳ 明朝" w:hAnsi="ＭＳ 明朝" w:hint="eastAsia"/>
          </w:rPr>
          <w:t xml:space="preserve">　　　　　　　</w:t>
        </w:r>
        <w:r w:rsidRPr="00982883">
          <w:rPr>
            <w:rFonts w:ascii="ＭＳ 明朝" w:hAnsi="ＭＳ 明朝" w:hint="eastAsia"/>
          </w:rPr>
          <w:t xml:space="preserve">所在地　　　　　　　　　　　　　　　　　</w:t>
        </w:r>
      </w:ins>
    </w:p>
    <w:p w:rsidR="007B48CA" w:rsidRPr="002C76BA" w:rsidRDefault="007B48CA" w:rsidP="005B5A2E">
      <w:pPr>
        <w:ind w:right="840" w:firstLineChars="2000" w:firstLine="4200"/>
        <w:rPr>
          <w:ins w:id="221" w:author="泉田 邦彦 [Kunihiko Izumita]" w:date="2021-08-05T18:05:00Z"/>
          <w:rFonts w:ascii="ＭＳ 明朝" w:hAnsi="ＭＳ 明朝"/>
        </w:rPr>
        <w:pPrChange w:id="222" w:author="佐藤 麻南 [Asami Sato]" w:date="2025-02-26T15:50:00Z">
          <w:pPr>
            <w:jc w:val="right"/>
          </w:pPr>
        </w:pPrChange>
      </w:pPr>
      <w:ins w:id="223" w:author="泉田 邦彦 [Kunihiko Izumita]" w:date="2021-08-05T18:05:00Z">
        <w:r w:rsidRPr="002C76BA">
          <w:rPr>
            <w:rFonts w:ascii="ＭＳ 明朝" w:hAnsi="ＭＳ 明朝" w:hint="eastAsia"/>
            <w:kern w:val="0"/>
          </w:rPr>
          <w:t>事業所</w:t>
        </w:r>
        <w:r w:rsidRPr="003703B8">
          <w:rPr>
            <w:rFonts w:ascii="ＭＳ 明朝" w:hAnsi="ＭＳ 明朝" w:hint="eastAsia"/>
            <w:kern w:val="0"/>
          </w:rPr>
          <w:t>名</w:t>
        </w:r>
        <w:r w:rsidRPr="002C76BA">
          <w:rPr>
            <w:rFonts w:ascii="ＭＳ 明朝" w:hAnsi="ＭＳ 明朝" w:hint="eastAsia"/>
          </w:rPr>
          <w:t xml:space="preserve">　　　</w:t>
        </w:r>
        <w:r>
          <w:rPr>
            <w:rFonts w:ascii="ＭＳ 明朝" w:hAnsi="ＭＳ 明朝" w:hint="eastAsia"/>
          </w:rPr>
          <w:t xml:space="preserve">　　　　</w:t>
        </w:r>
        <w:r w:rsidRPr="002C76BA">
          <w:rPr>
            <w:rFonts w:ascii="ＭＳ 明朝" w:hAnsi="ＭＳ 明朝" w:hint="eastAsia"/>
          </w:rPr>
          <w:t xml:space="preserve">　　　　　</w:t>
        </w:r>
        <w:r>
          <w:rPr>
            <w:rFonts w:ascii="ＭＳ 明朝" w:hAnsi="ＭＳ 明朝" w:hint="eastAsia"/>
          </w:rPr>
          <w:t xml:space="preserve">　　</w:t>
        </w:r>
        <w:r w:rsidRPr="002C76BA">
          <w:rPr>
            <w:rFonts w:ascii="ＭＳ 明朝" w:hAnsi="ＭＳ 明朝" w:hint="eastAsia"/>
          </w:rPr>
          <w:t xml:space="preserve">　</w:t>
        </w:r>
      </w:ins>
      <w:ins w:id="224" w:author="佐藤 麻南 [Asami Sato]" w:date="2025-02-26T15:49:00Z">
        <w:r w:rsidR="005B5A2E">
          <w:rPr>
            <w:rFonts w:ascii="ＭＳ 明朝" w:hAnsi="ＭＳ 明朝" w:hint="eastAsia"/>
          </w:rPr>
          <w:t xml:space="preserve">　</w:t>
        </w:r>
      </w:ins>
      <w:ins w:id="225" w:author="泉田 邦彦 [Kunihiko Izumita]" w:date="2021-08-05T18:05:00Z">
        <w:del w:id="226" w:author="佐藤 麻南 [Asami Sato]" w:date="2025-02-26T15:49:00Z">
          <w:r w:rsidRPr="002C76BA" w:rsidDel="005B5A2E">
            <w:rPr>
              <w:rFonts w:ascii="ＭＳ 明朝" w:hAnsi="ＭＳ 明朝" w:hint="eastAsia"/>
            </w:rPr>
            <w:delText>㊞</w:delText>
          </w:r>
        </w:del>
      </w:ins>
    </w:p>
    <w:p w:rsidR="007B48CA" w:rsidRPr="002C76BA" w:rsidRDefault="007B48CA" w:rsidP="007B48CA">
      <w:pPr>
        <w:ind w:right="852" w:firstLineChars="2000" w:firstLine="4200"/>
        <w:rPr>
          <w:ins w:id="227" w:author="泉田 邦彦 [Kunihiko Izumita]" w:date="2021-08-05T18:05:00Z"/>
          <w:rFonts w:ascii="ＭＳ 明朝" w:hAnsi="ＭＳ 明朝"/>
        </w:rPr>
      </w:pPr>
      <w:ins w:id="228" w:author="泉田 邦彦 [Kunihiko Izumita]" w:date="2021-08-05T18:05:00Z">
        <w:r w:rsidRPr="002C76BA">
          <w:rPr>
            <w:rFonts w:ascii="ＭＳ 明朝" w:hAnsi="ＭＳ 明朝" w:hint="eastAsia"/>
          </w:rPr>
          <w:t xml:space="preserve">代表者名（氏名）　　　　　　　　　　　　</w:t>
        </w:r>
      </w:ins>
    </w:p>
    <w:p w:rsidR="007B48CA" w:rsidRDefault="007B48CA" w:rsidP="007B48CA">
      <w:pPr>
        <w:rPr>
          <w:ins w:id="229" w:author="泉田 邦彦 [Kunihiko Izumita]" w:date="2021-08-05T18:05:00Z"/>
          <w:rFonts w:ascii="ＭＳ 明朝" w:hAnsi="ＭＳ 明朝"/>
        </w:rPr>
      </w:pPr>
    </w:p>
    <w:p w:rsidR="007B48CA" w:rsidRPr="002C76BA" w:rsidRDefault="007B48CA" w:rsidP="007B48CA">
      <w:pPr>
        <w:rPr>
          <w:ins w:id="230" w:author="泉田 邦彦 [Kunihiko Izumita]" w:date="2021-08-05T18:05:00Z"/>
          <w:rFonts w:ascii="ＭＳ 明朝" w:hAnsi="ＭＳ 明朝"/>
        </w:rPr>
      </w:pPr>
    </w:p>
    <w:p w:rsidR="007B48CA" w:rsidRDefault="007B48CA" w:rsidP="007B48CA">
      <w:pPr>
        <w:rPr>
          <w:ins w:id="231" w:author="泉田 邦彦 [Kunihiko Izumita]" w:date="2021-08-05T18:05:00Z"/>
          <w:rFonts w:ascii="ＭＳ 明朝" w:hAnsi="ＭＳ 明朝"/>
        </w:rPr>
      </w:pPr>
      <w:ins w:id="232" w:author="泉田 邦彦 [Kunihiko Izumita]" w:date="2021-08-05T18:05:00Z">
        <w:r>
          <w:rPr>
            <w:rFonts w:ascii="ＭＳ 明朝" w:hAnsi="ＭＳ 明朝" w:hint="eastAsia"/>
          </w:rPr>
          <w:t>マルホンまきあーとテラス（石巻市複合文化施設）</w:t>
        </w:r>
        <w:r w:rsidRPr="00C506C1">
          <w:rPr>
            <w:rFonts w:ascii="ＭＳ 明朝" w:hAnsi="ＭＳ 明朝" w:hint="eastAsia"/>
          </w:rPr>
          <w:t>カフェテナント</w:t>
        </w:r>
        <w:r w:rsidRPr="007B7F27">
          <w:rPr>
            <w:rFonts w:ascii="ＭＳ 明朝" w:hAnsi="ＭＳ 明朝" w:hint="eastAsia"/>
          </w:rPr>
          <w:t>募集</w:t>
        </w:r>
        <w:r>
          <w:rPr>
            <w:rFonts w:ascii="ＭＳ 明朝" w:hAnsi="ＭＳ 明朝" w:hint="eastAsia"/>
          </w:rPr>
          <w:t>への参加に際し、申請日現在において、下記の欠格事項に該当しないことを申し立てます。</w:t>
        </w:r>
      </w:ins>
    </w:p>
    <w:p w:rsidR="007B48CA" w:rsidRPr="003B5090" w:rsidRDefault="007B48CA" w:rsidP="007B48CA">
      <w:pPr>
        <w:rPr>
          <w:ins w:id="233" w:author="泉田 邦彦 [Kunihiko Izumita]" w:date="2021-08-05T18:05:00Z"/>
          <w:rFonts w:ascii="ＭＳ 明朝" w:hAnsi="ＭＳ 明朝"/>
        </w:rPr>
      </w:pPr>
    </w:p>
    <w:p w:rsidR="007B48CA" w:rsidRDefault="007B48CA" w:rsidP="007B48CA">
      <w:pPr>
        <w:pStyle w:val="af"/>
        <w:rPr>
          <w:ins w:id="234" w:author="泉田 邦彦 [Kunihiko Izumita]" w:date="2021-08-05T18:05:00Z"/>
        </w:rPr>
      </w:pPr>
      <w:ins w:id="235" w:author="泉田 邦彦 [Kunihiko Izumita]" w:date="2021-08-05T18:05:00Z">
        <w:r w:rsidRPr="003B5090">
          <w:rPr>
            <w:rFonts w:hint="eastAsia"/>
          </w:rPr>
          <w:t>記</w:t>
        </w:r>
      </w:ins>
    </w:p>
    <w:p w:rsidR="007B48CA" w:rsidRPr="00247DDE" w:rsidRDefault="007B48CA" w:rsidP="007B48CA">
      <w:pPr>
        <w:rPr>
          <w:ins w:id="236" w:author="泉田 邦彦 [Kunihiko Izumita]" w:date="2021-08-05T18:05:00Z"/>
        </w:rPr>
      </w:pPr>
    </w:p>
    <w:p w:rsidR="007B48CA" w:rsidRDefault="007B48CA" w:rsidP="007B48CA">
      <w:pPr>
        <w:rPr>
          <w:ins w:id="237" w:author="泉田 邦彦 [Kunihiko Izumita]" w:date="2021-08-05T18:05:00Z"/>
          <w:rFonts w:ascii="ＭＳ 明朝" w:hAnsi="ＭＳ 明朝"/>
        </w:rPr>
      </w:pPr>
      <w:ins w:id="238" w:author="泉田 邦彦 [Kunihiko Izumita]" w:date="2021-08-05T18:05:00Z">
        <w:r>
          <w:rPr>
            <w:rFonts w:ascii="ＭＳ 明朝" w:hAnsi="ＭＳ 明朝" w:hint="eastAsia"/>
          </w:rPr>
          <w:t xml:space="preserve">１　</w:t>
        </w:r>
        <w:r w:rsidRPr="00165E4F">
          <w:rPr>
            <w:rFonts w:ascii="ＭＳ 明朝" w:hAnsi="ＭＳ 明朝" w:hint="eastAsia"/>
          </w:rPr>
          <w:t>地方自治法施行令（昭和２２年政令第１６号）第１６７条の４に該当する者</w:t>
        </w:r>
      </w:ins>
    </w:p>
    <w:p w:rsidR="007B48CA" w:rsidRPr="003B5090" w:rsidRDefault="007B48CA" w:rsidP="007B48CA">
      <w:pPr>
        <w:pStyle w:val="ad"/>
        <w:spacing w:beforeLines="50" w:before="180"/>
        <w:ind w:leftChars="0" w:left="420" w:hangingChars="200" w:hanging="420"/>
        <w:rPr>
          <w:ins w:id="239" w:author="泉田 邦彦 [Kunihiko Izumita]" w:date="2021-08-05T18:05:00Z"/>
          <w:rFonts w:ascii="ＭＳ 明朝" w:eastAsia="ＭＳ 明朝" w:hAnsi="ＭＳ 明朝"/>
        </w:rPr>
      </w:pPr>
      <w:ins w:id="240" w:author="泉田 邦彦 [Kunihiko Izumita]" w:date="2021-08-05T18:05:00Z">
        <w:r>
          <w:rPr>
            <w:rFonts w:ascii="ＭＳ 明朝" w:eastAsia="ＭＳ 明朝" w:hAnsi="ＭＳ 明朝" w:hint="eastAsia"/>
          </w:rPr>
          <w:t xml:space="preserve">２　</w:t>
        </w:r>
        <w:r w:rsidRPr="00165E4F">
          <w:rPr>
            <w:rFonts w:ascii="ＭＳ 明朝" w:eastAsia="ＭＳ 明朝" w:hAnsi="ＭＳ 明朝" w:hint="eastAsia"/>
          </w:rPr>
          <w:t>石巻市競争入札参加資格者指名停止等措置要綱（平成１７年石巻市告示第１８０号）第２条第１項に規定する指名停止又は同要綱第１２条第１項から第３項までに規定する指名回避を受けている者</w:t>
        </w:r>
      </w:ins>
    </w:p>
    <w:p w:rsidR="007B48CA" w:rsidRPr="003B5090" w:rsidRDefault="007B48CA" w:rsidP="007B48CA">
      <w:pPr>
        <w:pStyle w:val="ad"/>
        <w:spacing w:beforeLines="50" w:before="180"/>
        <w:ind w:leftChars="0" w:left="420" w:hangingChars="200" w:hanging="420"/>
        <w:rPr>
          <w:ins w:id="241" w:author="泉田 邦彦 [Kunihiko Izumita]" w:date="2021-08-05T18:05:00Z"/>
          <w:rFonts w:ascii="ＭＳ 明朝" w:eastAsia="ＭＳ 明朝" w:hAnsi="ＭＳ 明朝"/>
        </w:rPr>
      </w:pPr>
      <w:ins w:id="242" w:author="泉田 邦彦 [Kunihiko Izumita]" w:date="2021-08-05T18:05:00Z">
        <w:r>
          <w:rPr>
            <w:rFonts w:ascii="ＭＳ 明朝" w:eastAsia="ＭＳ 明朝" w:hAnsi="ＭＳ 明朝" w:hint="eastAsia"/>
          </w:rPr>
          <w:t xml:space="preserve">３　</w:t>
        </w:r>
        <w:r w:rsidRPr="00165E4F">
          <w:rPr>
            <w:rFonts w:ascii="ＭＳ 明朝" w:eastAsia="ＭＳ 明朝" w:hAnsi="ＭＳ 明朝" w:hint="eastAsia"/>
          </w:rPr>
          <w:t>会社更生法（平成１４年法律第１５４号）に基づく更生手続開始の申立てがなされた者。ただし、同法に基づく更生手続開始の決定を受けた者が、その者に係る更生計画認可の決定があった場合にあっては、当該申立てがなされていない者とみなす。</w:t>
        </w:r>
      </w:ins>
    </w:p>
    <w:p w:rsidR="007B48CA" w:rsidRPr="003B5090" w:rsidRDefault="007B48CA" w:rsidP="007B48CA">
      <w:pPr>
        <w:pStyle w:val="ad"/>
        <w:spacing w:beforeLines="50" w:before="180"/>
        <w:ind w:leftChars="0" w:left="420" w:hangingChars="200" w:hanging="420"/>
        <w:rPr>
          <w:ins w:id="243" w:author="泉田 邦彦 [Kunihiko Izumita]" w:date="2021-08-05T18:05:00Z"/>
          <w:rFonts w:ascii="ＭＳ 明朝" w:eastAsia="ＭＳ 明朝" w:hAnsi="ＭＳ 明朝"/>
        </w:rPr>
      </w:pPr>
      <w:ins w:id="244" w:author="泉田 邦彦 [Kunihiko Izumita]" w:date="2021-08-05T18:05:00Z">
        <w:r>
          <w:rPr>
            <w:rFonts w:ascii="ＭＳ 明朝" w:eastAsia="ＭＳ 明朝" w:hAnsi="ＭＳ 明朝" w:hint="eastAsia"/>
          </w:rPr>
          <w:t xml:space="preserve">４　</w:t>
        </w:r>
        <w:r w:rsidRPr="00165E4F">
          <w:rPr>
            <w:rFonts w:ascii="ＭＳ 明朝" w:eastAsia="ＭＳ 明朝" w:hAnsi="ＭＳ 明朝" w:hint="eastAsia"/>
          </w:rPr>
          <w:t>民事再生法（平成１１年法律第２２５号）に基づく再生手続開始の申立てがなされた者。ただし、同法に基づく再生手続開始の決定を受けた者が、その者に係る再生計画認可の決定が確定した場合にあっては、当該申立てがなされていない者とみなす。</w:t>
        </w:r>
      </w:ins>
    </w:p>
    <w:p w:rsidR="007B48CA" w:rsidRPr="003B5090" w:rsidRDefault="007B48CA" w:rsidP="007B48CA">
      <w:pPr>
        <w:pStyle w:val="ad"/>
        <w:spacing w:beforeLines="50" w:before="180"/>
        <w:ind w:leftChars="0" w:left="420" w:hangingChars="200" w:hanging="420"/>
        <w:rPr>
          <w:ins w:id="245" w:author="泉田 邦彦 [Kunihiko Izumita]" w:date="2021-08-05T18:05:00Z"/>
          <w:rFonts w:ascii="ＭＳ 明朝" w:eastAsia="ＭＳ 明朝" w:hAnsi="ＭＳ 明朝"/>
        </w:rPr>
      </w:pPr>
      <w:ins w:id="246" w:author="泉田 邦彦 [Kunihiko Izumita]" w:date="2021-08-05T18:05:00Z">
        <w:r>
          <w:rPr>
            <w:rFonts w:ascii="ＭＳ 明朝" w:eastAsia="ＭＳ 明朝" w:hAnsi="ＭＳ 明朝" w:hint="eastAsia"/>
          </w:rPr>
          <w:t xml:space="preserve">５　</w:t>
        </w:r>
        <w:r w:rsidRPr="00165E4F">
          <w:rPr>
            <w:rFonts w:ascii="ＭＳ 明朝" w:eastAsia="ＭＳ 明朝" w:hAnsi="ＭＳ 明朝" w:hint="eastAsia"/>
          </w:rPr>
          <w:t>石巻市入札契約に係る暴力団排除要綱（平成２０年石巻市告示第２６８号）別表各号に規定する要件に該当する者</w:t>
        </w:r>
      </w:ins>
    </w:p>
    <w:p w:rsidR="007B48CA" w:rsidRPr="003B5090" w:rsidRDefault="007B48CA" w:rsidP="007B48CA">
      <w:pPr>
        <w:pStyle w:val="ad"/>
        <w:spacing w:beforeLines="50" w:before="180"/>
        <w:ind w:leftChars="0" w:left="420" w:hangingChars="200" w:hanging="420"/>
        <w:rPr>
          <w:ins w:id="247" w:author="泉田 邦彦 [Kunihiko Izumita]" w:date="2021-08-05T18:05:00Z"/>
          <w:rFonts w:ascii="ＭＳ 明朝" w:eastAsia="ＭＳ 明朝" w:hAnsi="ＭＳ 明朝"/>
        </w:rPr>
      </w:pPr>
      <w:ins w:id="248" w:author="泉田 邦彦 [Kunihiko Izumita]" w:date="2021-08-05T18:05:00Z">
        <w:r>
          <w:rPr>
            <w:rFonts w:ascii="ＭＳ 明朝" w:eastAsia="ＭＳ 明朝" w:hAnsi="ＭＳ 明朝" w:hint="eastAsia"/>
          </w:rPr>
          <w:t xml:space="preserve">６　</w:t>
        </w:r>
        <w:r w:rsidRPr="00165E4F">
          <w:rPr>
            <w:rFonts w:ascii="ＭＳ 明朝" w:eastAsia="ＭＳ 明朝" w:hAnsi="ＭＳ 明朝" w:hint="eastAsia"/>
          </w:rPr>
          <w:t>業務全般に関し、不正又は不誠実な行為の疑いにより、地方公共団体が契約を締結するに不適当な相手方に該当するおそれがある者</w:t>
        </w:r>
      </w:ins>
    </w:p>
    <w:p w:rsidR="007B48CA" w:rsidRPr="00247DDE" w:rsidRDefault="007B48CA" w:rsidP="007B48CA">
      <w:pPr>
        <w:pStyle w:val="ad"/>
        <w:spacing w:beforeLines="50" w:before="180"/>
        <w:ind w:leftChars="0" w:left="420" w:hangingChars="200" w:hanging="420"/>
        <w:rPr>
          <w:ins w:id="249" w:author="泉田 邦彦 [Kunihiko Izumita]" w:date="2021-08-05T18:05:00Z"/>
          <w:rFonts w:ascii="ＭＳ 明朝" w:eastAsia="ＭＳ 明朝" w:hAnsi="ＭＳ 明朝"/>
        </w:rPr>
      </w:pPr>
      <w:ins w:id="250" w:author="泉田 邦彦 [Kunihiko Izumita]" w:date="2021-08-05T18:05:00Z">
        <w:r>
          <w:rPr>
            <w:rFonts w:ascii="ＭＳ 明朝" w:eastAsia="ＭＳ 明朝" w:hAnsi="ＭＳ 明朝" w:hint="eastAsia"/>
          </w:rPr>
          <w:t>７　公告日</w:t>
        </w:r>
        <w:r w:rsidRPr="00165E4F">
          <w:rPr>
            <w:rFonts w:ascii="ＭＳ 明朝" w:eastAsia="ＭＳ 明朝" w:hAnsi="ＭＳ 明朝" w:hint="eastAsia"/>
          </w:rPr>
          <w:t>を基準日とし、直近１年間において国税や地方税に滞納及び未納がないこと。</w:t>
        </w:r>
      </w:ins>
    </w:p>
    <w:p w:rsidR="007B48CA" w:rsidRDefault="007B48CA">
      <w:pPr>
        <w:wordWrap w:val="0"/>
        <w:spacing w:line="300" w:lineRule="exact"/>
        <w:ind w:leftChars="100" w:left="434" w:hangingChars="100" w:hanging="224"/>
        <w:jc w:val="left"/>
        <w:rPr>
          <w:ins w:id="251" w:author="泉田 邦彦 [Kunihiko Izumita]" w:date="2021-08-05T18:05:00Z"/>
          <w:rFonts w:asciiTheme="minorEastAsia" w:hAnsiTheme="minorEastAsia"/>
          <w:spacing w:val="12"/>
          <w:sz w:val="20"/>
          <w:szCs w:val="20"/>
        </w:rPr>
        <w:pPrChange w:id="252" w:author="泉田 邦彦 [Kunihiko Izumita]" w:date="2021-08-05T18:04:00Z">
          <w:pPr>
            <w:widowControl/>
            <w:autoSpaceDE w:val="0"/>
            <w:autoSpaceDN w:val="0"/>
            <w:spacing w:line="120" w:lineRule="exact"/>
            <w:jc w:val="left"/>
          </w:pPr>
        </w:pPrChange>
      </w:pPr>
    </w:p>
    <w:p w:rsidR="007B48CA" w:rsidRDefault="007B48CA">
      <w:pPr>
        <w:wordWrap w:val="0"/>
        <w:spacing w:line="300" w:lineRule="exact"/>
        <w:ind w:leftChars="100" w:left="434" w:hangingChars="100" w:hanging="224"/>
        <w:jc w:val="left"/>
        <w:rPr>
          <w:ins w:id="253" w:author="泉田 邦彦 [Kunihiko Izumita]" w:date="2021-08-05T18:05:00Z"/>
          <w:rFonts w:asciiTheme="minorEastAsia" w:hAnsiTheme="minorEastAsia"/>
          <w:spacing w:val="12"/>
          <w:sz w:val="20"/>
          <w:szCs w:val="20"/>
        </w:rPr>
        <w:pPrChange w:id="254" w:author="泉田 邦彦 [Kunihiko Izumita]" w:date="2021-08-05T18:04:00Z">
          <w:pPr>
            <w:widowControl/>
            <w:autoSpaceDE w:val="0"/>
            <w:autoSpaceDN w:val="0"/>
            <w:spacing w:line="120" w:lineRule="exact"/>
            <w:jc w:val="left"/>
          </w:pPr>
        </w:pPrChange>
      </w:pPr>
    </w:p>
    <w:p w:rsidR="007B48CA" w:rsidRDefault="007B48CA">
      <w:pPr>
        <w:wordWrap w:val="0"/>
        <w:spacing w:line="300" w:lineRule="exact"/>
        <w:ind w:leftChars="100" w:left="434" w:hangingChars="100" w:hanging="224"/>
        <w:jc w:val="left"/>
        <w:rPr>
          <w:ins w:id="255" w:author="泉田 邦彦 [Kunihiko Izumita]" w:date="2021-08-05T18:05:00Z"/>
          <w:rFonts w:asciiTheme="minorEastAsia" w:hAnsiTheme="minorEastAsia"/>
          <w:spacing w:val="12"/>
          <w:sz w:val="20"/>
          <w:szCs w:val="20"/>
        </w:rPr>
        <w:pPrChange w:id="256" w:author="泉田 邦彦 [Kunihiko Izumita]" w:date="2021-08-05T18:04:00Z">
          <w:pPr>
            <w:widowControl/>
            <w:autoSpaceDE w:val="0"/>
            <w:autoSpaceDN w:val="0"/>
            <w:spacing w:line="120" w:lineRule="exact"/>
            <w:jc w:val="left"/>
          </w:pPr>
        </w:pPrChange>
      </w:pPr>
    </w:p>
    <w:p w:rsidR="007B48CA" w:rsidRDefault="007B48CA">
      <w:pPr>
        <w:wordWrap w:val="0"/>
        <w:spacing w:line="300" w:lineRule="exact"/>
        <w:ind w:leftChars="100" w:left="434" w:hangingChars="100" w:hanging="224"/>
        <w:jc w:val="left"/>
        <w:rPr>
          <w:ins w:id="257" w:author="泉田 邦彦 [Kunihiko Izumita]" w:date="2021-08-05T18:05:00Z"/>
          <w:rFonts w:asciiTheme="minorEastAsia" w:hAnsiTheme="minorEastAsia"/>
          <w:spacing w:val="12"/>
          <w:sz w:val="20"/>
          <w:szCs w:val="20"/>
        </w:rPr>
        <w:pPrChange w:id="258" w:author="泉田 邦彦 [Kunihiko Izumita]" w:date="2021-08-05T18:04:00Z">
          <w:pPr>
            <w:widowControl/>
            <w:autoSpaceDE w:val="0"/>
            <w:autoSpaceDN w:val="0"/>
            <w:spacing w:line="120" w:lineRule="exact"/>
            <w:jc w:val="left"/>
          </w:pPr>
        </w:pPrChange>
      </w:pPr>
    </w:p>
    <w:p w:rsidR="007B48CA" w:rsidRDefault="007B48CA">
      <w:pPr>
        <w:wordWrap w:val="0"/>
        <w:spacing w:line="300" w:lineRule="exact"/>
        <w:ind w:leftChars="100" w:left="434" w:hangingChars="100" w:hanging="224"/>
        <w:jc w:val="left"/>
        <w:rPr>
          <w:ins w:id="259" w:author="泉田 邦彦 [Kunihiko Izumita]" w:date="2021-08-05T18:05:00Z"/>
          <w:rFonts w:asciiTheme="minorEastAsia" w:hAnsiTheme="minorEastAsia"/>
          <w:spacing w:val="12"/>
          <w:sz w:val="20"/>
          <w:szCs w:val="20"/>
        </w:rPr>
        <w:pPrChange w:id="260" w:author="泉田 邦彦 [Kunihiko Izumita]" w:date="2021-08-05T18:04:00Z">
          <w:pPr>
            <w:widowControl/>
            <w:autoSpaceDE w:val="0"/>
            <w:autoSpaceDN w:val="0"/>
            <w:spacing w:line="120" w:lineRule="exact"/>
            <w:jc w:val="left"/>
          </w:pPr>
        </w:pPrChange>
      </w:pPr>
    </w:p>
    <w:p w:rsidR="007B48CA" w:rsidRDefault="007B48CA" w:rsidP="007B48CA">
      <w:pPr>
        <w:jc w:val="center"/>
        <w:rPr>
          <w:ins w:id="261" w:author="泉田 邦彦 [Kunihiko Izumita]" w:date="2021-08-05T18:06:00Z"/>
          <w:rFonts w:asciiTheme="minorEastAsia" w:hAnsiTheme="minorEastAsia"/>
          <w:sz w:val="28"/>
          <w:szCs w:val="36"/>
        </w:rPr>
      </w:pPr>
      <w:ins w:id="262" w:author="泉田 邦彦 [Kunihiko Izumita]" w:date="2021-08-05T18:06:00Z">
        <w:r>
          <w:rPr>
            <w:rFonts w:asciiTheme="minorEastAsia" w:hAnsiTheme="minorEastAsia" w:hint="eastAsia"/>
            <w:noProof/>
            <w:sz w:val="36"/>
            <w:szCs w:val="36"/>
          </w:rPr>
          <w:lastRenderedPageBreak/>
          <mc:AlternateContent>
            <mc:Choice Requires="wps">
              <w:drawing>
                <wp:anchor distT="0" distB="0" distL="114300" distR="114300" simplePos="0" relativeHeight="251683840" behindDoc="0" locked="0" layoutInCell="1" allowOverlap="1" wp14:anchorId="391DABD4" wp14:editId="4255AA13">
                  <wp:simplePos x="0" y="0"/>
                  <wp:positionH relativeFrom="column">
                    <wp:posOffset>4429125</wp:posOffset>
                  </wp:positionH>
                  <wp:positionV relativeFrom="paragraph">
                    <wp:posOffset>-304800</wp:posOffset>
                  </wp:positionV>
                  <wp:extent cx="962025" cy="30480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9620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B48CA" w:rsidRPr="007B48CA" w:rsidRDefault="007B48CA">
                              <w:pPr>
                                <w:jc w:val="right"/>
                                <w:rPr>
                                  <w:rFonts w:asciiTheme="minorEastAsia" w:hAnsiTheme="minorEastAsia"/>
                                  <w:sz w:val="24"/>
                                  <w:rPrChange w:id="263" w:author="泉田 邦彦 [Kunihiko Izumita]" w:date="2021-08-05T18:03:00Z">
                                    <w:rPr/>
                                  </w:rPrChange>
                                </w:rPr>
                                <w:pPrChange w:id="264" w:author="泉田 邦彦 [Kunihiko Izumita]" w:date="2021-08-05T18:02:00Z">
                                  <w:pPr/>
                                </w:pPrChange>
                              </w:pPr>
                              <w:ins w:id="265" w:author="泉田 邦彦 [Kunihiko Izumita]" w:date="2021-08-05T18:01:00Z">
                                <w:r w:rsidRPr="007B48CA">
                                  <w:rPr>
                                    <w:rFonts w:asciiTheme="minorEastAsia" w:hAnsiTheme="minorEastAsia" w:hint="eastAsia"/>
                                    <w:sz w:val="24"/>
                                    <w:rPrChange w:id="266" w:author="泉田 邦彦 [Kunihiko Izumita]" w:date="2021-08-05T18:03:00Z">
                                      <w:rPr>
                                        <w:rFonts w:hint="eastAsia"/>
                                      </w:rPr>
                                    </w:rPrChange>
                                  </w:rPr>
                                  <w:t>様式</w:t>
                                </w:r>
                              </w:ins>
                              <w:ins w:id="267" w:author="泉田 邦彦 [Kunihiko Izumita]" w:date="2021-08-05T18:06:00Z">
                                <w:r>
                                  <w:rPr>
                                    <w:rFonts w:asciiTheme="minorEastAsia" w:hAnsiTheme="minorEastAsia" w:hint="eastAsia"/>
                                    <w:sz w:val="24"/>
                                  </w:rPr>
                                  <w:t>４</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DABD4" id="テキスト ボックス 6" o:spid="_x0000_s1030" type="#_x0000_t202" style="position:absolute;left:0;text-align:left;margin-left:348.75pt;margin-top:-24pt;width:75.75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" fillcolor="white [3201]" stroked="f" strokeweight=".5pt">
                  <v:textbox>
                    <w:txbxContent>
                      <w:p w:rsidR="007B48CA" w:rsidRPr="007B48CA" w:rsidRDefault="007B48CA">
                        <w:pPr>
                          <w:jc w:val="right"/>
                          <w:rPr>
                            <w:rFonts w:asciiTheme="minorEastAsia" w:hAnsiTheme="minorEastAsia"/>
                            <w:sz w:val="24"/>
                            <w:rPrChange w:id="268" w:author="泉田 邦彦 [Kunihiko Izumita]" w:date="2021-08-05T18:03:00Z">
                              <w:rPr/>
                            </w:rPrChange>
                          </w:rPr>
                          <w:pPrChange w:id="269" w:author="泉田 邦彦 [Kunihiko Izumita]" w:date="2021-08-05T18:02:00Z">
                            <w:pPr/>
                          </w:pPrChange>
                        </w:pPr>
                        <w:ins w:id="270" w:author="泉田 邦彦 [Kunihiko Izumita]" w:date="2021-08-05T18:01:00Z">
                          <w:r w:rsidRPr="007B48CA">
                            <w:rPr>
                              <w:rFonts w:asciiTheme="minorEastAsia" w:hAnsiTheme="minorEastAsia" w:hint="eastAsia"/>
                              <w:sz w:val="24"/>
                              <w:rPrChange w:id="271" w:author="泉田 邦彦 [Kunihiko Izumita]" w:date="2021-08-05T18:03:00Z">
                                <w:rPr>
                                  <w:rFonts w:hint="eastAsia"/>
                                </w:rPr>
                              </w:rPrChange>
                            </w:rPr>
                            <w:t>様式</w:t>
                          </w:r>
                        </w:ins>
                        <w:ins w:id="272" w:author="泉田 邦彦 [Kunihiko Izumita]" w:date="2021-08-05T18:06:00Z">
                          <w:r>
                            <w:rPr>
                              <w:rFonts w:asciiTheme="minorEastAsia" w:hAnsiTheme="minorEastAsia" w:hint="eastAsia"/>
                              <w:sz w:val="24"/>
                            </w:rPr>
                            <w:t>４</w:t>
                          </w:r>
                        </w:ins>
                      </w:p>
                    </w:txbxContent>
                  </v:textbox>
                </v:shape>
              </w:pict>
            </mc:Fallback>
          </mc:AlternateContent>
        </w:r>
        <w:r>
          <w:rPr>
            <w:rFonts w:asciiTheme="minorEastAsia" w:hAnsiTheme="minorEastAsia" w:hint="eastAsia"/>
            <w:sz w:val="28"/>
            <w:szCs w:val="36"/>
          </w:rPr>
          <w:t>マルホンまきあーとテラス（石巻市複合文化施設）</w:t>
        </w:r>
      </w:ins>
    </w:p>
    <w:p w:rsidR="007B48CA" w:rsidRPr="001749BE" w:rsidRDefault="007B48CA" w:rsidP="007B48CA">
      <w:pPr>
        <w:jc w:val="center"/>
        <w:rPr>
          <w:ins w:id="273" w:author="泉田 邦彦 [Kunihiko Izumita]" w:date="2021-08-05T18:06:00Z"/>
          <w:rFonts w:asciiTheme="minorEastAsia" w:hAnsiTheme="minorEastAsia"/>
          <w:sz w:val="28"/>
          <w:szCs w:val="36"/>
        </w:rPr>
      </w:pPr>
      <w:ins w:id="274" w:author="泉田 邦彦 [Kunihiko Izumita]" w:date="2021-08-05T18:06:00Z">
        <w:r w:rsidRPr="001749BE">
          <w:rPr>
            <w:rFonts w:asciiTheme="minorEastAsia" w:hAnsiTheme="minorEastAsia" w:hint="eastAsia"/>
            <w:sz w:val="28"/>
            <w:szCs w:val="36"/>
          </w:rPr>
          <w:t>カフェテナント募集入札参加申込に関する質問書</w:t>
        </w:r>
      </w:ins>
    </w:p>
    <w:p w:rsidR="007B48CA" w:rsidRPr="00167113" w:rsidRDefault="007B48CA" w:rsidP="007B48CA">
      <w:pPr>
        <w:rPr>
          <w:ins w:id="275" w:author="泉田 邦彦 [Kunihiko Izumita]" w:date="2021-08-05T18:06:00Z"/>
          <w:rFonts w:asciiTheme="minorEastAsia" w:hAnsiTheme="minorEastAsia"/>
          <w:sz w:val="24"/>
          <w:szCs w:val="24"/>
        </w:rPr>
      </w:pPr>
    </w:p>
    <w:p w:rsidR="007B48CA" w:rsidRPr="00BB0BB6" w:rsidRDefault="007B48CA" w:rsidP="007B48CA">
      <w:pPr>
        <w:jc w:val="right"/>
        <w:rPr>
          <w:ins w:id="276" w:author="泉田 邦彦 [Kunihiko Izumita]" w:date="2021-08-05T18:06:00Z"/>
          <w:rFonts w:asciiTheme="minorEastAsia" w:hAnsiTheme="minorEastAsia"/>
          <w:sz w:val="22"/>
        </w:rPr>
      </w:pPr>
      <w:ins w:id="277" w:author="泉田 邦彦 [Kunihiko Izumita]" w:date="2021-08-05T18:06:00Z">
        <w:r>
          <w:rPr>
            <w:rFonts w:asciiTheme="minorEastAsia" w:hAnsiTheme="minorEastAsia" w:hint="eastAsia"/>
            <w:sz w:val="22"/>
          </w:rPr>
          <w:t>令和</w:t>
        </w:r>
        <w:r w:rsidRPr="00BB0BB6">
          <w:rPr>
            <w:rFonts w:asciiTheme="minorEastAsia" w:hAnsiTheme="minorEastAsia" w:hint="eastAsia"/>
            <w:sz w:val="22"/>
          </w:rPr>
          <w:t xml:space="preserve">　　年　　月　　日</w:t>
        </w:r>
      </w:ins>
    </w:p>
    <w:p w:rsidR="007B48CA" w:rsidRPr="00167866" w:rsidRDefault="007B48CA" w:rsidP="007B48CA">
      <w:pPr>
        <w:rPr>
          <w:ins w:id="278" w:author="泉田 邦彦 [Kunihiko Izumita]" w:date="2021-08-05T18:06:00Z"/>
          <w:rFonts w:asciiTheme="minorEastAsia" w:hAnsiTheme="minorEastAsia"/>
          <w:sz w:val="22"/>
        </w:rPr>
      </w:pPr>
    </w:p>
    <w:p w:rsidR="007B48CA" w:rsidRPr="00BB0BB6" w:rsidRDefault="007B48CA" w:rsidP="007B48CA">
      <w:pPr>
        <w:rPr>
          <w:ins w:id="279" w:author="泉田 邦彦 [Kunihiko Izumita]" w:date="2021-08-05T18:06:00Z"/>
          <w:rFonts w:asciiTheme="minorEastAsia" w:hAnsiTheme="minorEastAsia"/>
          <w:sz w:val="22"/>
        </w:rPr>
      </w:pPr>
      <w:ins w:id="280" w:author="泉田 邦彦 [Kunihiko Izumita]" w:date="2021-08-05T18:06:00Z">
        <w:r w:rsidRPr="00BB0BB6">
          <w:rPr>
            <w:rFonts w:asciiTheme="minorEastAsia" w:hAnsiTheme="minorEastAsia" w:hint="eastAsia"/>
            <w:sz w:val="22"/>
          </w:rPr>
          <w:t xml:space="preserve">　　石巻市長</w:t>
        </w:r>
        <w:r>
          <w:rPr>
            <w:rFonts w:asciiTheme="minorEastAsia" w:hAnsiTheme="minorEastAsia" w:hint="eastAsia"/>
            <w:sz w:val="22"/>
          </w:rPr>
          <w:t xml:space="preserve">　齋　藤　正　美　</w:t>
        </w:r>
        <w:r w:rsidRPr="00BB0BB6">
          <w:rPr>
            <w:rFonts w:asciiTheme="minorEastAsia" w:hAnsiTheme="minorEastAsia" w:hint="eastAsia"/>
            <w:sz w:val="22"/>
          </w:rPr>
          <w:t>殿</w:t>
        </w:r>
      </w:ins>
    </w:p>
    <w:p w:rsidR="007B48CA" w:rsidRDefault="007B48CA" w:rsidP="007B48CA">
      <w:pPr>
        <w:ind w:firstLineChars="800" w:firstLine="1760"/>
        <w:rPr>
          <w:ins w:id="281" w:author="泉田 邦彦 [Kunihiko Izumita]" w:date="2021-08-05T18:06:00Z"/>
          <w:rFonts w:asciiTheme="minorEastAsia" w:hAnsiTheme="minorEastAsia"/>
          <w:sz w:val="22"/>
        </w:rPr>
      </w:pPr>
    </w:p>
    <w:p w:rsidR="007B48CA" w:rsidRPr="00BB0BB6" w:rsidRDefault="007B48CA" w:rsidP="007B48CA">
      <w:pPr>
        <w:ind w:firstLineChars="800" w:firstLine="1760"/>
        <w:rPr>
          <w:ins w:id="282" w:author="泉田 邦彦 [Kunihiko Izumita]" w:date="2021-08-05T18:06:00Z"/>
          <w:rFonts w:asciiTheme="minorEastAsia" w:hAnsiTheme="minorEastAsia"/>
          <w:sz w:val="22"/>
        </w:rPr>
      </w:pPr>
    </w:p>
    <w:tbl>
      <w:tblPr>
        <w:tblW w:w="0" w:type="auto"/>
        <w:tblInd w:w="1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276"/>
        <w:gridCol w:w="1356"/>
        <w:gridCol w:w="3887"/>
      </w:tblGrid>
      <w:tr w:rsidR="007B48CA" w:rsidTr="0051233A">
        <w:trPr>
          <w:trHeight w:val="397"/>
          <w:ins w:id="283" w:author="泉田 邦彦 [Kunihiko Izumita]" w:date="2021-08-05T18:06:00Z"/>
        </w:trPr>
        <w:tc>
          <w:tcPr>
            <w:tcW w:w="1276" w:type="dxa"/>
            <w:vMerge w:val="restart"/>
            <w:tcBorders>
              <w:top w:val="nil"/>
              <w:left w:val="nil"/>
              <w:bottom w:val="nil"/>
              <w:right w:val="nil"/>
            </w:tcBorders>
            <w:hideMark/>
          </w:tcPr>
          <w:p w:rsidR="007B48CA" w:rsidRDefault="007B48CA" w:rsidP="0051233A">
            <w:pPr>
              <w:rPr>
                <w:ins w:id="284" w:author="泉田 邦彦 [Kunihiko Izumita]" w:date="2021-08-05T18:06:00Z"/>
                <w:rFonts w:asciiTheme="minorEastAsia" w:hAnsiTheme="minorEastAsia"/>
                <w:szCs w:val="21"/>
              </w:rPr>
            </w:pPr>
            <w:ins w:id="285" w:author="泉田 邦彦 [Kunihiko Izumita]" w:date="2021-08-05T18:06:00Z">
              <w:r>
                <w:rPr>
                  <w:rFonts w:asciiTheme="minorEastAsia" w:hAnsiTheme="minorEastAsia" w:hint="eastAsia"/>
                  <w:szCs w:val="21"/>
                </w:rPr>
                <w:t>【提出者】</w:t>
              </w:r>
            </w:ins>
          </w:p>
        </w:tc>
        <w:tc>
          <w:tcPr>
            <w:tcW w:w="1356" w:type="dxa"/>
            <w:tcBorders>
              <w:top w:val="nil"/>
              <w:left w:val="nil"/>
              <w:bottom w:val="nil"/>
              <w:right w:val="nil"/>
            </w:tcBorders>
            <w:hideMark/>
          </w:tcPr>
          <w:p w:rsidR="007B48CA" w:rsidRDefault="007B48CA" w:rsidP="0051233A">
            <w:pPr>
              <w:rPr>
                <w:ins w:id="286" w:author="泉田 邦彦 [Kunihiko Izumita]" w:date="2021-08-05T18:06:00Z"/>
                <w:rFonts w:asciiTheme="minorEastAsia" w:hAnsiTheme="minorEastAsia"/>
                <w:szCs w:val="21"/>
              </w:rPr>
            </w:pPr>
            <w:ins w:id="287" w:author="泉田 邦彦 [Kunihiko Izumita]" w:date="2021-08-05T18:06:00Z">
              <w:r w:rsidRPr="007B48CA">
                <w:rPr>
                  <w:rFonts w:asciiTheme="minorEastAsia" w:hAnsiTheme="minorEastAsia" w:hint="eastAsia"/>
                  <w:kern w:val="0"/>
                  <w:szCs w:val="21"/>
                  <w:fitText w:val="1050" w:id="-1741912576"/>
                </w:rPr>
                <w:t>本店所在地</w:t>
              </w:r>
            </w:ins>
          </w:p>
        </w:tc>
        <w:tc>
          <w:tcPr>
            <w:tcW w:w="3887" w:type="dxa"/>
            <w:tcBorders>
              <w:top w:val="nil"/>
              <w:left w:val="nil"/>
              <w:bottom w:val="nil"/>
              <w:right w:val="nil"/>
            </w:tcBorders>
          </w:tcPr>
          <w:p w:rsidR="007B48CA" w:rsidRDefault="007B48CA" w:rsidP="0051233A">
            <w:pPr>
              <w:rPr>
                <w:ins w:id="288" w:author="泉田 邦彦 [Kunihiko Izumita]" w:date="2021-08-05T18:06:00Z"/>
                <w:rFonts w:asciiTheme="minorEastAsia" w:hAnsiTheme="minorEastAsia"/>
                <w:szCs w:val="21"/>
              </w:rPr>
            </w:pPr>
          </w:p>
        </w:tc>
      </w:tr>
      <w:tr w:rsidR="007B48CA" w:rsidTr="0051233A">
        <w:trPr>
          <w:trHeight w:val="397"/>
          <w:ins w:id="289" w:author="泉田 邦彦 [Kunihiko Izumita]" w:date="2021-08-05T18:06:00Z"/>
        </w:trPr>
        <w:tc>
          <w:tcPr>
            <w:tcW w:w="0" w:type="auto"/>
            <w:vMerge/>
            <w:tcBorders>
              <w:top w:val="nil"/>
              <w:left w:val="nil"/>
              <w:bottom w:val="nil"/>
              <w:right w:val="nil"/>
            </w:tcBorders>
            <w:vAlign w:val="center"/>
            <w:hideMark/>
          </w:tcPr>
          <w:p w:rsidR="007B48CA" w:rsidRDefault="007B48CA" w:rsidP="0051233A">
            <w:pPr>
              <w:widowControl/>
              <w:jc w:val="left"/>
              <w:rPr>
                <w:ins w:id="290" w:author="泉田 邦彦 [Kunihiko Izumita]" w:date="2021-08-05T18:06:00Z"/>
                <w:rFonts w:asciiTheme="minorEastAsia" w:hAnsiTheme="minorEastAsia"/>
                <w:szCs w:val="21"/>
              </w:rPr>
            </w:pPr>
          </w:p>
        </w:tc>
        <w:tc>
          <w:tcPr>
            <w:tcW w:w="1356" w:type="dxa"/>
            <w:tcBorders>
              <w:top w:val="nil"/>
              <w:left w:val="nil"/>
              <w:bottom w:val="nil"/>
              <w:right w:val="nil"/>
            </w:tcBorders>
            <w:hideMark/>
          </w:tcPr>
          <w:p w:rsidR="007B48CA" w:rsidRDefault="007B48CA" w:rsidP="0051233A">
            <w:pPr>
              <w:rPr>
                <w:ins w:id="291" w:author="泉田 邦彦 [Kunihiko Izumita]" w:date="2021-08-05T18:06:00Z"/>
                <w:rFonts w:asciiTheme="minorEastAsia" w:hAnsiTheme="minorEastAsia"/>
                <w:szCs w:val="21"/>
              </w:rPr>
            </w:pPr>
            <w:ins w:id="292" w:author="泉田 邦彦 [Kunihiko Izumita]" w:date="2021-08-05T18:06:00Z">
              <w:r w:rsidRPr="007B48CA">
                <w:rPr>
                  <w:rFonts w:asciiTheme="minorEastAsia" w:hAnsiTheme="minorEastAsia" w:hint="eastAsia"/>
                  <w:spacing w:val="105"/>
                  <w:kern w:val="0"/>
                  <w:szCs w:val="21"/>
                  <w:fitText w:val="1050" w:id="-1741912575"/>
                </w:rPr>
                <w:t>法人</w:t>
              </w:r>
              <w:r w:rsidRPr="007B48CA">
                <w:rPr>
                  <w:rFonts w:asciiTheme="minorEastAsia" w:hAnsiTheme="minorEastAsia" w:hint="eastAsia"/>
                  <w:kern w:val="0"/>
                  <w:szCs w:val="21"/>
                  <w:fitText w:val="1050" w:id="-1741912575"/>
                </w:rPr>
                <w:t>名</w:t>
              </w:r>
            </w:ins>
          </w:p>
        </w:tc>
        <w:tc>
          <w:tcPr>
            <w:tcW w:w="3887" w:type="dxa"/>
            <w:tcBorders>
              <w:top w:val="nil"/>
              <w:left w:val="nil"/>
              <w:bottom w:val="nil"/>
              <w:right w:val="nil"/>
            </w:tcBorders>
          </w:tcPr>
          <w:p w:rsidR="007B48CA" w:rsidRDefault="007B48CA" w:rsidP="0051233A">
            <w:pPr>
              <w:rPr>
                <w:ins w:id="293" w:author="泉田 邦彦 [Kunihiko Izumita]" w:date="2021-08-05T18:06:00Z"/>
                <w:rFonts w:asciiTheme="minorEastAsia" w:hAnsiTheme="minorEastAsia"/>
                <w:szCs w:val="21"/>
              </w:rPr>
            </w:pPr>
          </w:p>
        </w:tc>
      </w:tr>
      <w:tr w:rsidR="007B48CA" w:rsidTr="0051233A">
        <w:trPr>
          <w:trHeight w:val="397"/>
          <w:ins w:id="294" w:author="泉田 邦彦 [Kunihiko Izumita]" w:date="2021-08-05T18:06:00Z"/>
        </w:trPr>
        <w:tc>
          <w:tcPr>
            <w:tcW w:w="0" w:type="auto"/>
            <w:vMerge/>
            <w:tcBorders>
              <w:top w:val="nil"/>
              <w:left w:val="nil"/>
              <w:bottom w:val="nil"/>
              <w:right w:val="nil"/>
            </w:tcBorders>
            <w:vAlign w:val="center"/>
            <w:hideMark/>
          </w:tcPr>
          <w:p w:rsidR="007B48CA" w:rsidRDefault="007B48CA" w:rsidP="0051233A">
            <w:pPr>
              <w:widowControl/>
              <w:jc w:val="left"/>
              <w:rPr>
                <w:ins w:id="295" w:author="泉田 邦彦 [Kunihiko Izumita]" w:date="2021-08-05T18:06:00Z"/>
                <w:rFonts w:asciiTheme="minorEastAsia" w:hAnsiTheme="minorEastAsia"/>
                <w:szCs w:val="21"/>
              </w:rPr>
            </w:pPr>
          </w:p>
        </w:tc>
        <w:tc>
          <w:tcPr>
            <w:tcW w:w="1356" w:type="dxa"/>
            <w:tcBorders>
              <w:top w:val="nil"/>
              <w:left w:val="nil"/>
              <w:bottom w:val="nil"/>
              <w:right w:val="nil"/>
            </w:tcBorders>
            <w:hideMark/>
          </w:tcPr>
          <w:p w:rsidR="007B48CA" w:rsidRDefault="007B48CA" w:rsidP="0051233A">
            <w:pPr>
              <w:rPr>
                <w:ins w:id="296" w:author="泉田 邦彦 [Kunihiko Izumita]" w:date="2021-08-05T18:06:00Z"/>
                <w:rFonts w:asciiTheme="minorEastAsia" w:hAnsiTheme="minorEastAsia"/>
                <w:szCs w:val="21"/>
              </w:rPr>
            </w:pPr>
            <w:ins w:id="297" w:author="泉田 邦彦 [Kunihiko Izumita]" w:date="2021-08-05T18:06:00Z">
              <w:r>
                <w:rPr>
                  <w:rFonts w:asciiTheme="minorEastAsia" w:hAnsiTheme="minorEastAsia" w:hint="eastAsia"/>
                  <w:szCs w:val="21"/>
                </w:rPr>
                <w:t>代表者氏名</w:t>
              </w:r>
            </w:ins>
          </w:p>
        </w:tc>
        <w:tc>
          <w:tcPr>
            <w:tcW w:w="3887" w:type="dxa"/>
            <w:tcBorders>
              <w:top w:val="nil"/>
              <w:left w:val="nil"/>
              <w:bottom w:val="nil"/>
              <w:right w:val="nil"/>
            </w:tcBorders>
            <w:hideMark/>
          </w:tcPr>
          <w:p w:rsidR="007B48CA" w:rsidRDefault="007B48CA" w:rsidP="0051233A">
            <w:pPr>
              <w:jc w:val="right"/>
              <w:rPr>
                <w:ins w:id="298" w:author="泉田 邦彦 [Kunihiko Izumita]" w:date="2021-08-05T18:06:00Z"/>
                <w:rFonts w:asciiTheme="minorEastAsia" w:hAnsiTheme="minorEastAsia"/>
                <w:szCs w:val="21"/>
              </w:rPr>
            </w:pPr>
          </w:p>
        </w:tc>
      </w:tr>
    </w:tbl>
    <w:p w:rsidR="007B48CA" w:rsidRPr="00BB0BB6" w:rsidRDefault="007B48CA" w:rsidP="007B48CA">
      <w:pPr>
        <w:rPr>
          <w:ins w:id="299" w:author="泉田 邦彦 [Kunihiko Izumita]" w:date="2021-08-05T18:06:00Z"/>
          <w:rFonts w:asciiTheme="minorEastAsia" w:hAnsiTheme="minorEastAsia"/>
          <w:sz w:val="22"/>
        </w:rPr>
      </w:pPr>
    </w:p>
    <w:tbl>
      <w:tblPr>
        <w:tblStyle w:val="a3"/>
        <w:tblW w:w="0" w:type="auto"/>
        <w:jc w:val="center"/>
        <w:tblLook w:val="04A0" w:firstRow="1" w:lastRow="0" w:firstColumn="1" w:lastColumn="0" w:noHBand="0" w:noVBand="1"/>
      </w:tblPr>
      <w:tblGrid>
        <w:gridCol w:w="851"/>
        <w:gridCol w:w="1634"/>
        <w:gridCol w:w="5453"/>
      </w:tblGrid>
      <w:tr w:rsidR="007B48CA" w:rsidTr="0051233A">
        <w:trPr>
          <w:trHeight w:hRule="exact" w:val="397"/>
          <w:jc w:val="center"/>
          <w:ins w:id="300" w:author="泉田 邦彦 [Kunihiko Izumita]" w:date="2021-08-05T18:06:00Z"/>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B48CA" w:rsidRDefault="007B48CA" w:rsidP="0051233A">
            <w:pPr>
              <w:widowControl/>
              <w:autoSpaceDE w:val="0"/>
              <w:autoSpaceDN w:val="0"/>
              <w:rPr>
                <w:ins w:id="301" w:author="泉田 邦彦 [Kunihiko Izumita]" w:date="2021-08-05T18:06:00Z"/>
                <w:rFonts w:asciiTheme="minorEastAsia" w:hAnsiTheme="minorEastAsia"/>
              </w:rPr>
            </w:pPr>
            <w:ins w:id="302" w:author="泉田 邦彦 [Kunihiko Izumita]" w:date="2021-08-05T18:06:00Z">
              <w:r>
                <w:rPr>
                  <w:rFonts w:asciiTheme="minorEastAsia" w:hAnsiTheme="minorEastAsia" w:hint="eastAsia"/>
                </w:rPr>
                <w:t>担当者</w:t>
              </w:r>
            </w:ins>
          </w:p>
          <w:p w:rsidR="007B48CA" w:rsidRDefault="007B48CA" w:rsidP="0051233A">
            <w:pPr>
              <w:widowControl/>
              <w:autoSpaceDE w:val="0"/>
              <w:autoSpaceDN w:val="0"/>
              <w:rPr>
                <w:ins w:id="303" w:author="泉田 邦彦 [Kunihiko Izumita]" w:date="2021-08-05T18:06:00Z"/>
                <w:rFonts w:asciiTheme="minorEastAsia" w:hAnsiTheme="minorEastAsia"/>
              </w:rPr>
            </w:pPr>
            <w:ins w:id="304" w:author="泉田 邦彦 [Kunihiko Izumita]" w:date="2021-08-05T18:06:00Z">
              <w:r>
                <w:rPr>
                  <w:rFonts w:asciiTheme="minorEastAsia" w:hAnsiTheme="minorEastAsia" w:hint="eastAsia"/>
                </w:rPr>
                <w:t>連絡先</w:t>
              </w:r>
            </w:ins>
          </w:p>
        </w:tc>
        <w:tc>
          <w:tcPr>
            <w:tcW w:w="1634" w:type="dxa"/>
            <w:tcBorders>
              <w:top w:val="single" w:sz="4" w:space="0" w:color="auto"/>
              <w:left w:val="single" w:sz="4" w:space="0" w:color="auto"/>
              <w:bottom w:val="single" w:sz="4" w:space="0" w:color="auto"/>
              <w:right w:val="single" w:sz="4" w:space="0" w:color="auto"/>
            </w:tcBorders>
            <w:vAlign w:val="center"/>
            <w:hideMark/>
          </w:tcPr>
          <w:p w:rsidR="007B48CA" w:rsidRDefault="007B48CA" w:rsidP="0051233A">
            <w:pPr>
              <w:widowControl/>
              <w:autoSpaceDE w:val="0"/>
              <w:autoSpaceDN w:val="0"/>
              <w:rPr>
                <w:ins w:id="305" w:author="泉田 邦彦 [Kunihiko Izumita]" w:date="2021-08-05T18:06:00Z"/>
                <w:rFonts w:asciiTheme="minorEastAsia" w:hAnsiTheme="minorEastAsia"/>
              </w:rPr>
            </w:pPr>
            <w:ins w:id="306" w:author="泉田 邦彦 [Kunihiko Izumita]" w:date="2021-08-05T18:06:00Z">
              <w:r>
                <w:rPr>
                  <w:rFonts w:asciiTheme="minorEastAsia" w:hAnsiTheme="minorEastAsia" w:hint="eastAsia"/>
                </w:rPr>
                <w:t>部署・職・氏名</w:t>
              </w:r>
            </w:ins>
          </w:p>
        </w:tc>
        <w:tc>
          <w:tcPr>
            <w:tcW w:w="5453" w:type="dxa"/>
            <w:tcBorders>
              <w:top w:val="single" w:sz="4" w:space="0" w:color="auto"/>
              <w:left w:val="single" w:sz="4" w:space="0" w:color="auto"/>
              <w:bottom w:val="single" w:sz="4" w:space="0" w:color="auto"/>
              <w:right w:val="single" w:sz="4" w:space="0" w:color="auto"/>
            </w:tcBorders>
            <w:vAlign w:val="center"/>
          </w:tcPr>
          <w:p w:rsidR="007B48CA" w:rsidRDefault="007B48CA" w:rsidP="0051233A">
            <w:pPr>
              <w:widowControl/>
              <w:autoSpaceDE w:val="0"/>
              <w:autoSpaceDN w:val="0"/>
              <w:rPr>
                <w:ins w:id="307" w:author="泉田 邦彦 [Kunihiko Izumita]" w:date="2021-08-05T18:06:00Z"/>
                <w:rFonts w:asciiTheme="minorEastAsia" w:hAnsiTheme="minorEastAsia"/>
              </w:rPr>
            </w:pPr>
          </w:p>
        </w:tc>
      </w:tr>
      <w:tr w:rsidR="007B48CA" w:rsidTr="0051233A">
        <w:trPr>
          <w:trHeight w:hRule="exact" w:val="397"/>
          <w:jc w:val="center"/>
          <w:ins w:id="308" w:author="泉田 邦彦 [Kunihiko Izumita]" w:date="2021-08-05T18:06:00Z"/>
        </w:trPr>
        <w:tc>
          <w:tcPr>
            <w:tcW w:w="0" w:type="auto"/>
            <w:vMerge/>
            <w:tcBorders>
              <w:top w:val="single" w:sz="4" w:space="0" w:color="auto"/>
              <w:left w:val="single" w:sz="4" w:space="0" w:color="auto"/>
              <w:bottom w:val="single" w:sz="4" w:space="0" w:color="auto"/>
              <w:right w:val="single" w:sz="4" w:space="0" w:color="auto"/>
            </w:tcBorders>
            <w:vAlign w:val="center"/>
            <w:hideMark/>
          </w:tcPr>
          <w:p w:rsidR="007B48CA" w:rsidRDefault="007B48CA" w:rsidP="0051233A">
            <w:pPr>
              <w:widowControl/>
              <w:jc w:val="left"/>
              <w:rPr>
                <w:ins w:id="309" w:author="泉田 邦彦 [Kunihiko Izumita]" w:date="2021-08-05T18:06:00Z"/>
                <w:rFonts w:asciiTheme="minorEastAsia" w:hAnsiTheme="minorEastAsia"/>
              </w:rPr>
            </w:pPr>
          </w:p>
        </w:tc>
        <w:tc>
          <w:tcPr>
            <w:tcW w:w="1634" w:type="dxa"/>
            <w:tcBorders>
              <w:top w:val="single" w:sz="4" w:space="0" w:color="auto"/>
              <w:left w:val="single" w:sz="4" w:space="0" w:color="auto"/>
              <w:bottom w:val="single" w:sz="4" w:space="0" w:color="auto"/>
              <w:right w:val="single" w:sz="4" w:space="0" w:color="auto"/>
            </w:tcBorders>
            <w:vAlign w:val="center"/>
            <w:hideMark/>
          </w:tcPr>
          <w:p w:rsidR="007B48CA" w:rsidRDefault="007B48CA" w:rsidP="0051233A">
            <w:pPr>
              <w:widowControl/>
              <w:autoSpaceDE w:val="0"/>
              <w:autoSpaceDN w:val="0"/>
              <w:rPr>
                <w:ins w:id="310" w:author="泉田 邦彦 [Kunihiko Izumita]" w:date="2021-08-05T18:06:00Z"/>
                <w:rFonts w:asciiTheme="minorEastAsia" w:hAnsiTheme="minorEastAsia"/>
              </w:rPr>
            </w:pPr>
            <w:ins w:id="311" w:author="泉田 邦彦 [Kunihiko Izumita]" w:date="2021-08-05T18:06:00Z">
              <w:r>
                <w:rPr>
                  <w:rFonts w:asciiTheme="minorEastAsia" w:hAnsiTheme="minorEastAsia" w:hint="eastAsia"/>
                </w:rPr>
                <w:t>電　話</w:t>
              </w:r>
            </w:ins>
          </w:p>
        </w:tc>
        <w:tc>
          <w:tcPr>
            <w:tcW w:w="5453" w:type="dxa"/>
            <w:tcBorders>
              <w:top w:val="single" w:sz="4" w:space="0" w:color="auto"/>
              <w:left w:val="single" w:sz="4" w:space="0" w:color="auto"/>
              <w:bottom w:val="single" w:sz="4" w:space="0" w:color="auto"/>
              <w:right w:val="single" w:sz="4" w:space="0" w:color="auto"/>
            </w:tcBorders>
            <w:vAlign w:val="center"/>
          </w:tcPr>
          <w:p w:rsidR="007B48CA" w:rsidRDefault="007B48CA" w:rsidP="0051233A">
            <w:pPr>
              <w:widowControl/>
              <w:autoSpaceDE w:val="0"/>
              <w:autoSpaceDN w:val="0"/>
              <w:rPr>
                <w:ins w:id="312" w:author="泉田 邦彦 [Kunihiko Izumita]" w:date="2021-08-05T18:06:00Z"/>
                <w:rFonts w:asciiTheme="minorEastAsia" w:hAnsiTheme="minorEastAsia"/>
              </w:rPr>
            </w:pPr>
          </w:p>
        </w:tc>
      </w:tr>
      <w:tr w:rsidR="007B48CA" w:rsidTr="0051233A">
        <w:trPr>
          <w:trHeight w:hRule="exact" w:val="397"/>
          <w:jc w:val="center"/>
          <w:ins w:id="313" w:author="泉田 邦彦 [Kunihiko Izumita]" w:date="2021-08-05T18:06:00Z"/>
        </w:trPr>
        <w:tc>
          <w:tcPr>
            <w:tcW w:w="0" w:type="auto"/>
            <w:vMerge/>
            <w:tcBorders>
              <w:top w:val="single" w:sz="4" w:space="0" w:color="auto"/>
              <w:left w:val="single" w:sz="4" w:space="0" w:color="auto"/>
              <w:bottom w:val="single" w:sz="4" w:space="0" w:color="auto"/>
              <w:right w:val="single" w:sz="4" w:space="0" w:color="auto"/>
            </w:tcBorders>
            <w:vAlign w:val="center"/>
            <w:hideMark/>
          </w:tcPr>
          <w:p w:rsidR="007B48CA" w:rsidRDefault="007B48CA" w:rsidP="0051233A">
            <w:pPr>
              <w:widowControl/>
              <w:jc w:val="left"/>
              <w:rPr>
                <w:ins w:id="314" w:author="泉田 邦彦 [Kunihiko Izumita]" w:date="2021-08-05T18:06:00Z"/>
                <w:rFonts w:asciiTheme="minorEastAsia" w:hAnsiTheme="minorEastAsia"/>
              </w:rPr>
            </w:pPr>
          </w:p>
        </w:tc>
        <w:tc>
          <w:tcPr>
            <w:tcW w:w="1634" w:type="dxa"/>
            <w:tcBorders>
              <w:top w:val="single" w:sz="4" w:space="0" w:color="auto"/>
              <w:left w:val="single" w:sz="4" w:space="0" w:color="auto"/>
              <w:bottom w:val="single" w:sz="4" w:space="0" w:color="auto"/>
              <w:right w:val="single" w:sz="4" w:space="0" w:color="auto"/>
            </w:tcBorders>
            <w:vAlign w:val="center"/>
            <w:hideMark/>
          </w:tcPr>
          <w:p w:rsidR="007B48CA" w:rsidRDefault="007B48CA" w:rsidP="0051233A">
            <w:pPr>
              <w:widowControl/>
              <w:autoSpaceDE w:val="0"/>
              <w:autoSpaceDN w:val="0"/>
              <w:rPr>
                <w:ins w:id="315" w:author="泉田 邦彦 [Kunihiko Izumita]" w:date="2021-08-05T18:06:00Z"/>
                <w:rFonts w:asciiTheme="minorEastAsia" w:hAnsiTheme="minorEastAsia"/>
              </w:rPr>
            </w:pPr>
            <w:ins w:id="316" w:author="泉田 邦彦 [Kunihiko Izumita]" w:date="2021-08-05T18:06:00Z">
              <w:r>
                <w:rPr>
                  <w:rFonts w:asciiTheme="minorEastAsia" w:hAnsiTheme="minorEastAsia" w:hint="eastAsia"/>
                  <w:szCs w:val="21"/>
                </w:rPr>
                <w:t>e-mail</w:t>
              </w:r>
            </w:ins>
          </w:p>
        </w:tc>
        <w:tc>
          <w:tcPr>
            <w:tcW w:w="5453" w:type="dxa"/>
            <w:tcBorders>
              <w:top w:val="single" w:sz="4" w:space="0" w:color="auto"/>
              <w:left w:val="single" w:sz="4" w:space="0" w:color="auto"/>
              <w:bottom w:val="single" w:sz="4" w:space="0" w:color="auto"/>
              <w:right w:val="single" w:sz="4" w:space="0" w:color="auto"/>
            </w:tcBorders>
            <w:vAlign w:val="center"/>
          </w:tcPr>
          <w:p w:rsidR="007B48CA" w:rsidRDefault="007B48CA" w:rsidP="0051233A">
            <w:pPr>
              <w:widowControl/>
              <w:autoSpaceDE w:val="0"/>
              <w:autoSpaceDN w:val="0"/>
              <w:rPr>
                <w:ins w:id="317" w:author="泉田 邦彦 [Kunihiko Izumita]" w:date="2021-08-05T18:06:00Z"/>
                <w:rFonts w:asciiTheme="minorEastAsia" w:hAnsiTheme="minorEastAsia"/>
              </w:rPr>
            </w:pPr>
          </w:p>
        </w:tc>
      </w:tr>
    </w:tbl>
    <w:p w:rsidR="007B48CA" w:rsidRPr="00E709FA" w:rsidRDefault="007B48CA" w:rsidP="007B48CA">
      <w:pPr>
        <w:rPr>
          <w:ins w:id="318" w:author="泉田 邦彦 [Kunihiko Izumita]" w:date="2021-08-05T18:06:00Z"/>
          <w:rFonts w:asciiTheme="minorEastAsia" w:hAnsiTheme="minorEastAsia"/>
          <w:sz w:val="22"/>
        </w:rPr>
      </w:pPr>
    </w:p>
    <w:p w:rsidR="007B48CA" w:rsidRPr="00BB0BB6" w:rsidRDefault="007B48CA" w:rsidP="007B48CA">
      <w:pPr>
        <w:ind w:firstLineChars="200" w:firstLine="440"/>
        <w:rPr>
          <w:ins w:id="319" w:author="泉田 邦彦 [Kunihiko Izumita]" w:date="2021-08-05T18:06:00Z"/>
          <w:rFonts w:asciiTheme="minorEastAsia" w:hAnsiTheme="minorEastAsia"/>
          <w:sz w:val="22"/>
        </w:rPr>
      </w:pPr>
      <w:ins w:id="320" w:author="泉田 邦彦 [Kunihiko Izumita]" w:date="2021-08-05T18:06:00Z">
        <w:r w:rsidRPr="00BB0BB6">
          <w:rPr>
            <w:rFonts w:asciiTheme="minorEastAsia" w:hAnsiTheme="minorEastAsia" w:hint="eastAsia"/>
            <w:sz w:val="22"/>
          </w:rPr>
          <w:t>標記</w:t>
        </w:r>
        <w:r>
          <w:rPr>
            <w:rFonts w:asciiTheme="minorEastAsia" w:hAnsiTheme="minorEastAsia" w:hint="eastAsia"/>
            <w:sz w:val="22"/>
          </w:rPr>
          <w:t>募集</w:t>
        </w:r>
        <w:r w:rsidRPr="00BB0BB6">
          <w:rPr>
            <w:rFonts w:asciiTheme="minorEastAsia" w:hAnsiTheme="minorEastAsia" w:hint="eastAsia"/>
            <w:sz w:val="22"/>
          </w:rPr>
          <w:t>について、次のとおり質問します。</w:t>
        </w:r>
      </w:ins>
    </w:p>
    <w:tbl>
      <w:tblPr>
        <w:tblStyle w:val="a3"/>
        <w:tblpPr w:leftFromText="142" w:rightFromText="142" w:vertAnchor="text" w:horzAnchor="margin" w:tblpY="74"/>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6487"/>
        <w:gridCol w:w="2126"/>
      </w:tblGrid>
      <w:tr w:rsidR="007B48CA" w:rsidRPr="00BB0BB6" w:rsidTr="0051233A">
        <w:trPr>
          <w:ins w:id="321" w:author="泉田 邦彦 [Kunihiko Izumita]" w:date="2021-08-05T18:06:00Z"/>
        </w:trPr>
        <w:tc>
          <w:tcPr>
            <w:tcW w:w="6487" w:type="dxa"/>
            <w:tcBorders>
              <w:top w:val="double" w:sz="4" w:space="0" w:color="auto"/>
              <w:bottom w:val="double" w:sz="4" w:space="0" w:color="auto"/>
            </w:tcBorders>
          </w:tcPr>
          <w:p w:rsidR="007B48CA" w:rsidRPr="00BB0BB6" w:rsidRDefault="007B48CA" w:rsidP="0051233A">
            <w:pPr>
              <w:spacing w:line="400" w:lineRule="exact"/>
              <w:jc w:val="center"/>
              <w:rPr>
                <w:ins w:id="322" w:author="泉田 邦彦 [Kunihiko Izumita]" w:date="2021-08-05T18:06:00Z"/>
                <w:rFonts w:asciiTheme="minorEastAsia" w:hAnsiTheme="minorEastAsia"/>
                <w:sz w:val="22"/>
              </w:rPr>
            </w:pPr>
            <w:ins w:id="323" w:author="泉田 邦彦 [Kunihiko Izumita]" w:date="2021-08-05T18:06:00Z">
              <w:r w:rsidRPr="00BB0BB6">
                <w:rPr>
                  <w:rFonts w:asciiTheme="minorEastAsia" w:hAnsiTheme="minorEastAsia" w:hint="eastAsia"/>
                  <w:sz w:val="22"/>
                </w:rPr>
                <w:t>質問事項</w:t>
              </w:r>
            </w:ins>
          </w:p>
        </w:tc>
        <w:tc>
          <w:tcPr>
            <w:tcW w:w="2126" w:type="dxa"/>
            <w:tcBorders>
              <w:top w:val="double" w:sz="4" w:space="0" w:color="auto"/>
              <w:bottom w:val="double" w:sz="4" w:space="0" w:color="auto"/>
            </w:tcBorders>
          </w:tcPr>
          <w:p w:rsidR="007B48CA" w:rsidRPr="00BB0BB6" w:rsidRDefault="007B48CA" w:rsidP="0051233A">
            <w:pPr>
              <w:spacing w:line="400" w:lineRule="exact"/>
              <w:jc w:val="center"/>
              <w:rPr>
                <w:ins w:id="324" w:author="泉田 邦彦 [Kunihiko Izumita]" w:date="2021-08-05T18:06:00Z"/>
                <w:rFonts w:asciiTheme="minorEastAsia" w:hAnsiTheme="minorEastAsia"/>
                <w:sz w:val="22"/>
              </w:rPr>
            </w:pPr>
            <w:ins w:id="325" w:author="泉田 邦彦 [Kunihiko Izumita]" w:date="2021-08-05T18:06:00Z">
              <w:r w:rsidRPr="00BB0BB6">
                <w:rPr>
                  <w:rFonts w:asciiTheme="minorEastAsia" w:hAnsiTheme="minorEastAsia" w:hint="eastAsia"/>
                  <w:sz w:val="22"/>
                </w:rPr>
                <w:t>書類ページ等</w:t>
              </w:r>
            </w:ins>
          </w:p>
        </w:tc>
      </w:tr>
      <w:tr w:rsidR="007B48CA" w:rsidRPr="00BB0BB6" w:rsidTr="0051233A">
        <w:trPr>
          <w:ins w:id="326" w:author="泉田 邦彦 [Kunihiko Izumita]" w:date="2021-08-05T18:06:00Z"/>
        </w:trPr>
        <w:tc>
          <w:tcPr>
            <w:tcW w:w="6487" w:type="dxa"/>
            <w:tcBorders>
              <w:top w:val="double" w:sz="4" w:space="0" w:color="auto"/>
            </w:tcBorders>
          </w:tcPr>
          <w:p w:rsidR="007B48CA" w:rsidRPr="00BB0BB6" w:rsidRDefault="007B48CA" w:rsidP="0051233A">
            <w:pPr>
              <w:rPr>
                <w:ins w:id="327" w:author="泉田 邦彦 [Kunihiko Izumita]" w:date="2021-08-05T18:06:00Z"/>
                <w:rFonts w:asciiTheme="minorEastAsia" w:hAnsiTheme="minorEastAsia"/>
                <w:sz w:val="22"/>
              </w:rPr>
            </w:pPr>
          </w:p>
          <w:p w:rsidR="007B48CA" w:rsidRDefault="007B48CA" w:rsidP="0051233A">
            <w:pPr>
              <w:rPr>
                <w:ins w:id="328" w:author="泉田 邦彦 [Kunihiko Izumita]" w:date="2021-08-05T18:06:00Z"/>
                <w:rFonts w:asciiTheme="minorEastAsia" w:hAnsiTheme="minorEastAsia"/>
                <w:sz w:val="22"/>
              </w:rPr>
            </w:pPr>
          </w:p>
          <w:p w:rsidR="007B48CA" w:rsidRPr="00BB0BB6" w:rsidRDefault="007B48CA" w:rsidP="0051233A">
            <w:pPr>
              <w:rPr>
                <w:ins w:id="329" w:author="泉田 邦彦 [Kunihiko Izumita]" w:date="2021-08-05T18:06:00Z"/>
                <w:rFonts w:asciiTheme="minorEastAsia" w:hAnsiTheme="minorEastAsia"/>
                <w:sz w:val="22"/>
              </w:rPr>
            </w:pPr>
          </w:p>
        </w:tc>
        <w:tc>
          <w:tcPr>
            <w:tcW w:w="2126" w:type="dxa"/>
            <w:tcBorders>
              <w:top w:val="double" w:sz="4" w:space="0" w:color="auto"/>
            </w:tcBorders>
          </w:tcPr>
          <w:p w:rsidR="007B48CA" w:rsidRPr="00BB0BB6" w:rsidRDefault="007B48CA" w:rsidP="0051233A">
            <w:pPr>
              <w:rPr>
                <w:ins w:id="330" w:author="泉田 邦彦 [Kunihiko Izumita]" w:date="2021-08-05T18:06:00Z"/>
                <w:rFonts w:asciiTheme="minorEastAsia" w:hAnsiTheme="minorEastAsia"/>
                <w:sz w:val="22"/>
              </w:rPr>
            </w:pPr>
          </w:p>
        </w:tc>
      </w:tr>
      <w:tr w:rsidR="007B48CA" w:rsidRPr="00BB0BB6" w:rsidTr="0051233A">
        <w:trPr>
          <w:ins w:id="331" w:author="泉田 邦彦 [Kunihiko Izumita]" w:date="2021-08-05T18:06:00Z"/>
        </w:trPr>
        <w:tc>
          <w:tcPr>
            <w:tcW w:w="6487" w:type="dxa"/>
          </w:tcPr>
          <w:p w:rsidR="007B48CA" w:rsidRPr="00BB0BB6" w:rsidRDefault="007B48CA" w:rsidP="0051233A">
            <w:pPr>
              <w:rPr>
                <w:ins w:id="332" w:author="泉田 邦彦 [Kunihiko Izumita]" w:date="2021-08-05T18:06:00Z"/>
                <w:rFonts w:asciiTheme="minorEastAsia" w:hAnsiTheme="minorEastAsia"/>
                <w:sz w:val="22"/>
              </w:rPr>
            </w:pPr>
          </w:p>
          <w:p w:rsidR="007B48CA" w:rsidRDefault="007B48CA" w:rsidP="0051233A">
            <w:pPr>
              <w:rPr>
                <w:ins w:id="333" w:author="泉田 邦彦 [Kunihiko Izumita]" w:date="2021-08-05T18:06:00Z"/>
                <w:rFonts w:asciiTheme="minorEastAsia" w:hAnsiTheme="minorEastAsia"/>
                <w:sz w:val="22"/>
              </w:rPr>
            </w:pPr>
          </w:p>
          <w:p w:rsidR="007B48CA" w:rsidRPr="00BB0BB6" w:rsidRDefault="007B48CA" w:rsidP="0051233A">
            <w:pPr>
              <w:rPr>
                <w:ins w:id="334" w:author="泉田 邦彦 [Kunihiko Izumita]" w:date="2021-08-05T18:06:00Z"/>
                <w:rFonts w:asciiTheme="minorEastAsia" w:hAnsiTheme="minorEastAsia"/>
                <w:sz w:val="22"/>
              </w:rPr>
            </w:pPr>
          </w:p>
        </w:tc>
        <w:tc>
          <w:tcPr>
            <w:tcW w:w="2126" w:type="dxa"/>
          </w:tcPr>
          <w:p w:rsidR="007B48CA" w:rsidRPr="00BB0BB6" w:rsidRDefault="007B48CA" w:rsidP="0051233A">
            <w:pPr>
              <w:rPr>
                <w:ins w:id="335" w:author="泉田 邦彦 [Kunihiko Izumita]" w:date="2021-08-05T18:06:00Z"/>
                <w:rFonts w:asciiTheme="minorEastAsia" w:hAnsiTheme="minorEastAsia"/>
                <w:sz w:val="22"/>
              </w:rPr>
            </w:pPr>
          </w:p>
        </w:tc>
      </w:tr>
      <w:tr w:rsidR="007B48CA" w:rsidRPr="00BB0BB6" w:rsidTr="0051233A">
        <w:trPr>
          <w:ins w:id="336" w:author="泉田 邦彦 [Kunihiko Izumita]" w:date="2021-08-05T18:06:00Z"/>
        </w:trPr>
        <w:tc>
          <w:tcPr>
            <w:tcW w:w="6487" w:type="dxa"/>
          </w:tcPr>
          <w:p w:rsidR="007B48CA" w:rsidRDefault="007B48CA" w:rsidP="0051233A">
            <w:pPr>
              <w:rPr>
                <w:ins w:id="337" w:author="泉田 邦彦 [Kunihiko Izumita]" w:date="2021-08-05T18:06:00Z"/>
                <w:rFonts w:asciiTheme="minorEastAsia" w:hAnsiTheme="minorEastAsia"/>
                <w:sz w:val="22"/>
              </w:rPr>
            </w:pPr>
          </w:p>
          <w:p w:rsidR="007B48CA" w:rsidRPr="00BB0BB6" w:rsidRDefault="007B48CA" w:rsidP="0051233A">
            <w:pPr>
              <w:rPr>
                <w:ins w:id="338" w:author="泉田 邦彦 [Kunihiko Izumita]" w:date="2021-08-05T18:06:00Z"/>
                <w:rFonts w:asciiTheme="minorEastAsia" w:hAnsiTheme="minorEastAsia"/>
                <w:sz w:val="22"/>
              </w:rPr>
            </w:pPr>
          </w:p>
          <w:p w:rsidR="007B48CA" w:rsidRPr="00BB0BB6" w:rsidRDefault="007B48CA" w:rsidP="0051233A">
            <w:pPr>
              <w:rPr>
                <w:ins w:id="339" w:author="泉田 邦彦 [Kunihiko Izumita]" w:date="2021-08-05T18:06:00Z"/>
                <w:rFonts w:asciiTheme="minorEastAsia" w:hAnsiTheme="minorEastAsia"/>
                <w:sz w:val="22"/>
              </w:rPr>
            </w:pPr>
          </w:p>
        </w:tc>
        <w:tc>
          <w:tcPr>
            <w:tcW w:w="2126" w:type="dxa"/>
          </w:tcPr>
          <w:p w:rsidR="007B48CA" w:rsidRPr="00BB0BB6" w:rsidRDefault="007B48CA" w:rsidP="0051233A">
            <w:pPr>
              <w:rPr>
                <w:ins w:id="340" w:author="泉田 邦彦 [Kunihiko Izumita]" w:date="2021-08-05T18:06:00Z"/>
                <w:rFonts w:asciiTheme="minorEastAsia" w:hAnsiTheme="minorEastAsia"/>
                <w:sz w:val="22"/>
              </w:rPr>
            </w:pPr>
          </w:p>
        </w:tc>
      </w:tr>
      <w:tr w:rsidR="007B48CA" w:rsidRPr="00BB0BB6" w:rsidTr="0051233A">
        <w:trPr>
          <w:ins w:id="341" w:author="泉田 邦彦 [Kunihiko Izumita]" w:date="2021-08-05T18:06:00Z"/>
        </w:trPr>
        <w:tc>
          <w:tcPr>
            <w:tcW w:w="6487" w:type="dxa"/>
          </w:tcPr>
          <w:p w:rsidR="007B48CA" w:rsidRPr="00BB0BB6" w:rsidRDefault="007B48CA" w:rsidP="0051233A">
            <w:pPr>
              <w:rPr>
                <w:ins w:id="342" w:author="泉田 邦彦 [Kunihiko Izumita]" w:date="2021-08-05T18:06:00Z"/>
                <w:rFonts w:asciiTheme="minorEastAsia" w:hAnsiTheme="minorEastAsia"/>
                <w:sz w:val="22"/>
              </w:rPr>
            </w:pPr>
          </w:p>
          <w:p w:rsidR="007B48CA" w:rsidRDefault="007B48CA" w:rsidP="0051233A">
            <w:pPr>
              <w:rPr>
                <w:ins w:id="343" w:author="泉田 邦彦 [Kunihiko Izumita]" w:date="2021-08-05T18:06:00Z"/>
                <w:rFonts w:asciiTheme="minorEastAsia" w:hAnsiTheme="minorEastAsia"/>
                <w:sz w:val="22"/>
              </w:rPr>
            </w:pPr>
          </w:p>
          <w:p w:rsidR="007B48CA" w:rsidRPr="00BB0BB6" w:rsidRDefault="007B48CA" w:rsidP="0051233A">
            <w:pPr>
              <w:rPr>
                <w:ins w:id="344" w:author="泉田 邦彦 [Kunihiko Izumita]" w:date="2021-08-05T18:06:00Z"/>
                <w:rFonts w:asciiTheme="minorEastAsia" w:hAnsiTheme="minorEastAsia"/>
                <w:sz w:val="22"/>
              </w:rPr>
            </w:pPr>
          </w:p>
        </w:tc>
        <w:tc>
          <w:tcPr>
            <w:tcW w:w="2126" w:type="dxa"/>
          </w:tcPr>
          <w:p w:rsidR="007B48CA" w:rsidRPr="00BB0BB6" w:rsidRDefault="007B48CA" w:rsidP="0051233A">
            <w:pPr>
              <w:rPr>
                <w:ins w:id="345" w:author="泉田 邦彦 [Kunihiko Izumita]" w:date="2021-08-05T18:06:00Z"/>
                <w:rFonts w:asciiTheme="minorEastAsia" w:hAnsiTheme="minorEastAsia"/>
                <w:sz w:val="22"/>
              </w:rPr>
            </w:pPr>
          </w:p>
        </w:tc>
      </w:tr>
      <w:tr w:rsidR="007B48CA" w:rsidRPr="00BB0BB6" w:rsidTr="0051233A">
        <w:trPr>
          <w:ins w:id="346" w:author="泉田 邦彦 [Kunihiko Izumita]" w:date="2021-08-05T18:06:00Z"/>
        </w:trPr>
        <w:tc>
          <w:tcPr>
            <w:tcW w:w="6487" w:type="dxa"/>
          </w:tcPr>
          <w:p w:rsidR="007B48CA" w:rsidRPr="00BB0BB6" w:rsidRDefault="007B48CA" w:rsidP="0051233A">
            <w:pPr>
              <w:rPr>
                <w:ins w:id="347" w:author="泉田 邦彦 [Kunihiko Izumita]" w:date="2021-08-05T18:06:00Z"/>
                <w:rFonts w:asciiTheme="minorEastAsia" w:hAnsiTheme="minorEastAsia"/>
                <w:sz w:val="22"/>
              </w:rPr>
            </w:pPr>
          </w:p>
          <w:p w:rsidR="007B48CA" w:rsidRDefault="007B48CA" w:rsidP="0051233A">
            <w:pPr>
              <w:rPr>
                <w:ins w:id="348" w:author="泉田 邦彦 [Kunihiko Izumita]" w:date="2021-08-05T18:06:00Z"/>
                <w:rFonts w:asciiTheme="minorEastAsia" w:hAnsiTheme="minorEastAsia"/>
                <w:sz w:val="22"/>
              </w:rPr>
            </w:pPr>
          </w:p>
          <w:p w:rsidR="007B48CA" w:rsidRPr="00BB0BB6" w:rsidRDefault="007B48CA" w:rsidP="0051233A">
            <w:pPr>
              <w:rPr>
                <w:ins w:id="349" w:author="泉田 邦彦 [Kunihiko Izumita]" w:date="2021-08-05T18:06:00Z"/>
                <w:rFonts w:asciiTheme="minorEastAsia" w:hAnsiTheme="minorEastAsia"/>
                <w:sz w:val="22"/>
              </w:rPr>
            </w:pPr>
          </w:p>
        </w:tc>
        <w:tc>
          <w:tcPr>
            <w:tcW w:w="2126" w:type="dxa"/>
          </w:tcPr>
          <w:p w:rsidR="007B48CA" w:rsidRPr="00BB0BB6" w:rsidRDefault="007B48CA" w:rsidP="0051233A">
            <w:pPr>
              <w:rPr>
                <w:ins w:id="350" w:author="泉田 邦彦 [Kunihiko Izumita]" w:date="2021-08-05T18:06:00Z"/>
                <w:rFonts w:asciiTheme="minorEastAsia" w:hAnsiTheme="minorEastAsia"/>
                <w:sz w:val="22"/>
              </w:rPr>
            </w:pPr>
          </w:p>
        </w:tc>
      </w:tr>
    </w:tbl>
    <w:p w:rsidR="007B48CA" w:rsidRPr="00BB0BB6" w:rsidRDefault="007B48CA" w:rsidP="007B48CA">
      <w:pPr>
        <w:ind w:firstLineChars="100" w:firstLine="200"/>
        <w:rPr>
          <w:ins w:id="351" w:author="泉田 邦彦 [Kunihiko Izumita]" w:date="2021-08-05T18:06:00Z"/>
          <w:rFonts w:asciiTheme="minorEastAsia" w:hAnsiTheme="minorEastAsia"/>
          <w:sz w:val="20"/>
          <w:szCs w:val="20"/>
        </w:rPr>
      </w:pPr>
      <w:ins w:id="352" w:author="泉田 邦彦 [Kunihiko Izumita]" w:date="2021-08-05T18:06:00Z">
        <w:r w:rsidRPr="00BB0BB6">
          <w:rPr>
            <w:rFonts w:asciiTheme="minorEastAsia" w:hAnsiTheme="minorEastAsia" w:hint="eastAsia"/>
            <w:sz w:val="20"/>
            <w:szCs w:val="20"/>
          </w:rPr>
          <w:t>※１　質問事項に対する書類ページ等には、「募集要領○ページ□行目」等と記入のこと。</w:t>
        </w:r>
      </w:ins>
    </w:p>
    <w:p w:rsidR="007B48CA" w:rsidRPr="00BB0BB6" w:rsidRDefault="007B48CA" w:rsidP="007B48CA">
      <w:pPr>
        <w:ind w:firstLineChars="100" w:firstLine="200"/>
        <w:rPr>
          <w:ins w:id="353" w:author="泉田 邦彦 [Kunihiko Izumita]" w:date="2021-08-05T18:06:00Z"/>
          <w:rFonts w:asciiTheme="minorEastAsia" w:hAnsiTheme="minorEastAsia"/>
          <w:sz w:val="20"/>
          <w:szCs w:val="20"/>
        </w:rPr>
      </w:pPr>
      <w:ins w:id="354" w:author="泉田 邦彦 [Kunihiko Izumita]" w:date="2021-08-05T18:06:00Z">
        <w:r w:rsidRPr="00BB0BB6">
          <w:rPr>
            <w:rFonts w:asciiTheme="minorEastAsia" w:hAnsiTheme="minorEastAsia" w:hint="eastAsia"/>
            <w:sz w:val="20"/>
            <w:szCs w:val="20"/>
          </w:rPr>
          <w:t>※２　質問がない場合は、提出不要とする。欄が足りない場合は、適宜追加すること。</w:t>
        </w:r>
      </w:ins>
    </w:p>
    <w:p w:rsidR="007B48CA" w:rsidRDefault="007B48CA" w:rsidP="007B48CA">
      <w:pPr>
        <w:kinsoku w:val="0"/>
        <w:wordWrap w:val="0"/>
        <w:overflowPunct w:val="0"/>
        <w:spacing w:line="340" w:lineRule="exact"/>
        <w:ind w:right="498"/>
        <w:rPr>
          <w:ins w:id="355" w:author="泉田 邦彦 [Kunihiko Izumita]" w:date="2021-08-05T18:08:00Z"/>
          <w:rFonts w:ascii="ＭＳ 明朝" w:eastAsia="ＭＳ 明朝" w:hAnsi="ＭＳ 明朝"/>
        </w:rPr>
      </w:pPr>
      <w:ins w:id="356" w:author="泉田 邦彦 [Kunihiko Izumita]" w:date="2021-08-05T18:08:00Z">
        <w:r>
          <w:rPr>
            <w:rFonts w:ascii="ＭＳ 明朝" w:eastAsia="ＭＳ 明朝" w:hAnsi="ＭＳ 明朝"/>
            <w:noProof/>
          </w:rPr>
          <w:lastRenderedPageBreak/>
          <mc:AlternateContent>
            <mc:Choice Requires="wps">
              <w:drawing>
                <wp:anchor distT="0" distB="0" distL="114300" distR="114300" simplePos="0" relativeHeight="251684864" behindDoc="1" locked="0" layoutInCell="0" allowOverlap="1">
                  <wp:simplePos x="0" y="0"/>
                  <wp:positionH relativeFrom="column">
                    <wp:posOffset>-461010</wp:posOffset>
                  </wp:positionH>
                  <wp:positionV relativeFrom="paragraph">
                    <wp:posOffset>-3810</wp:posOffset>
                  </wp:positionV>
                  <wp:extent cx="6591300" cy="8296275"/>
                  <wp:effectExtent l="0" t="0" r="19050" b="2857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8296275"/>
                          </a:xfrm>
                          <a:prstGeom prst="rect">
                            <a:avLst/>
                          </a:prstGeom>
                          <a:solidFill>
                            <a:srgbClr val="FFFFFF"/>
                          </a:solidFill>
                          <a:ln w="9525">
                            <a:solidFill>
                              <a:srgbClr val="000000"/>
                            </a:solidFill>
                            <a:miter lim="800000"/>
                            <a:headEnd/>
                            <a:tailEnd/>
                          </a:ln>
                        </wps:spPr>
                        <wps:txbx>
                          <w:txbxContent>
                            <w:p w:rsidR="007B48CA" w:rsidRDefault="007B48CA" w:rsidP="007B48C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8" o:spid="_x0000_s1031" style="position:absolute;left:0;text-align:left;margin-left:-36.3pt;margin-top:-.3pt;width:519pt;height:653.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" o:allowincell="f">
                  <v:textbox inset="5.85pt,.7pt,5.85pt,.7pt">
                    <w:txbxContent>
                      <w:p w:rsidR="007B48CA" w:rsidRDefault="007B48CA" w:rsidP="007B48CA"/>
                    </w:txbxContent>
                  </v:textbox>
                </v:rect>
              </w:pict>
            </mc:Fallback>
          </mc:AlternateContent>
        </w:r>
      </w:ins>
      <w:ins w:id="357" w:author="泉田 邦彦 [Kunihiko Izumita]" w:date="2021-08-05T18:09:00Z">
        <w:r>
          <w:rPr>
            <w:rFonts w:asciiTheme="minorEastAsia" w:hAnsiTheme="minorEastAsia" w:hint="eastAsia"/>
            <w:noProof/>
            <w:sz w:val="36"/>
            <w:szCs w:val="36"/>
          </w:rPr>
          <mc:AlternateContent>
            <mc:Choice Requires="wps">
              <w:drawing>
                <wp:anchor distT="0" distB="0" distL="114300" distR="114300" simplePos="0" relativeHeight="251685888" behindDoc="0" locked="0" layoutInCell="1" allowOverlap="1" wp14:anchorId="765C02F1" wp14:editId="42E9CB77">
                  <wp:simplePos x="0" y="0"/>
                  <wp:positionH relativeFrom="column">
                    <wp:posOffset>4429125</wp:posOffset>
                  </wp:positionH>
                  <wp:positionV relativeFrom="paragraph">
                    <wp:posOffset>-323850</wp:posOffset>
                  </wp:positionV>
                  <wp:extent cx="962025" cy="304800"/>
                  <wp:effectExtent l="0" t="0" r="9525" b="0"/>
                  <wp:wrapNone/>
                  <wp:docPr id="9" name="テキスト ボックス 9"/>
                  <wp:cNvGraphicFramePr/>
                  <a:graphic xmlns:a="http://schemas.openxmlformats.org/drawingml/2006/main">
                    <a:graphicData uri="http://schemas.microsoft.com/office/word/2010/wordprocessingShape">
                      <wps:wsp>
                        <wps:cNvSpPr txBox="1"/>
                        <wps:spPr>
                          <a:xfrm>
                            <a:off x="0" y="0"/>
                            <a:ext cx="9620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B48CA" w:rsidRPr="007B48CA" w:rsidRDefault="007B48CA">
                              <w:pPr>
                                <w:jc w:val="right"/>
                                <w:rPr>
                                  <w:rFonts w:asciiTheme="minorEastAsia" w:hAnsiTheme="minorEastAsia"/>
                                  <w:sz w:val="24"/>
                                  <w:rPrChange w:id="358" w:author="泉田 邦彦 [Kunihiko Izumita]" w:date="2021-08-05T18:03:00Z">
                                    <w:rPr/>
                                  </w:rPrChange>
                                </w:rPr>
                                <w:pPrChange w:id="359" w:author="泉田 邦彦 [Kunihiko Izumita]" w:date="2021-08-05T18:02:00Z">
                                  <w:pPr/>
                                </w:pPrChange>
                              </w:pPr>
                              <w:ins w:id="360" w:author="泉田 邦彦 [Kunihiko Izumita]" w:date="2021-08-05T18:01:00Z">
                                <w:r w:rsidRPr="007B48CA">
                                  <w:rPr>
                                    <w:rFonts w:asciiTheme="minorEastAsia" w:hAnsiTheme="minorEastAsia" w:hint="eastAsia"/>
                                    <w:sz w:val="24"/>
                                    <w:rPrChange w:id="361" w:author="泉田 邦彦 [Kunihiko Izumita]" w:date="2021-08-05T18:03:00Z">
                                      <w:rPr>
                                        <w:rFonts w:hint="eastAsia"/>
                                      </w:rPr>
                                    </w:rPrChange>
                                  </w:rPr>
                                  <w:t>様式</w:t>
                                </w:r>
                              </w:ins>
                              <w:ins w:id="362" w:author="泉田 邦彦 [Kunihiko Izumita]" w:date="2021-08-05T18:09:00Z">
                                <w:r>
                                  <w:rPr>
                                    <w:rFonts w:asciiTheme="minorEastAsia" w:hAnsiTheme="minorEastAsia" w:hint="eastAsia"/>
                                    <w:sz w:val="24"/>
                                  </w:rPr>
                                  <w:t>５</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C02F1" id="テキスト ボックス 9" o:spid="_x0000_s1032" type="#_x0000_t202" style="position:absolute;left:0;text-align:left;margin-left:348.75pt;margin-top:-25.5pt;width:75.75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" fillcolor="white [3201]" stroked="f" strokeweight=".5pt">
                  <v:textbox>
                    <w:txbxContent>
                      <w:p w:rsidR="007B48CA" w:rsidRPr="007B48CA" w:rsidRDefault="007B48CA">
                        <w:pPr>
                          <w:jc w:val="right"/>
                          <w:rPr>
                            <w:rFonts w:asciiTheme="minorEastAsia" w:hAnsiTheme="minorEastAsia"/>
                            <w:sz w:val="24"/>
                            <w:rPrChange w:id="363" w:author="泉田 邦彦 [Kunihiko Izumita]" w:date="2021-08-05T18:03:00Z">
                              <w:rPr/>
                            </w:rPrChange>
                          </w:rPr>
                          <w:pPrChange w:id="364" w:author="泉田 邦彦 [Kunihiko Izumita]" w:date="2021-08-05T18:02:00Z">
                            <w:pPr/>
                          </w:pPrChange>
                        </w:pPr>
                        <w:ins w:id="365" w:author="泉田 邦彦 [Kunihiko Izumita]" w:date="2021-08-05T18:01:00Z">
                          <w:r w:rsidRPr="007B48CA">
                            <w:rPr>
                              <w:rFonts w:asciiTheme="minorEastAsia" w:hAnsiTheme="minorEastAsia" w:hint="eastAsia"/>
                              <w:sz w:val="24"/>
                              <w:rPrChange w:id="366" w:author="泉田 邦彦 [Kunihiko Izumita]" w:date="2021-08-05T18:03:00Z">
                                <w:rPr>
                                  <w:rFonts w:hint="eastAsia"/>
                                </w:rPr>
                              </w:rPrChange>
                            </w:rPr>
                            <w:t>様式</w:t>
                          </w:r>
                        </w:ins>
                        <w:ins w:id="367" w:author="泉田 邦彦 [Kunihiko Izumita]" w:date="2021-08-05T18:09:00Z">
                          <w:r>
                            <w:rPr>
                              <w:rFonts w:asciiTheme="minorEastAsia" w:hAnsiTheme="minorEastAsia" w:hint="eastAsia"/>
                              <w:sz w:val="24"/>
                            </w:rPr>
                            <w:t>５</w:t>
                          </w:r>
                        </w:ins>
                      </w:p>
                    </w:txbxContent>
                  </v:textbox>
                </v:shape>
              </w:pict>
            </mc:Fallback>
          </mc:AlternateContent>
        </w:r>
      </w:ins>
    </w:p>
    <w:p w:rsidR="007B48CA" w:rsidRDefault="007B48CA" w:rsidP="007B48CA">
      <w:pPr>
        <w:wordWrap w:val="0"/>
        <w:spacing w:line="691" w:lineRule="exact"/>
        <w:jc w:val="center"/>
        <w:rPr>
          <w:ins w:id="368" w:author="泉田 邦彦 [Kunihiko Izumita]" w:date="2021-08-05T18:08:00Z"/>
          <w:rFonts w:ascii="ＭＳ 明朝" w:eastAsia="ＭＳ 明朝" w:hAnsi="ＭＳ 明朝"/>
          <w:spacing w:val="35"/>
          <w:sz w:val="42"/>
        </w:rPr>
      </w:pPr>
      <w:ins w:id="369" w:author="泉田 邦彦 [Kunihiko Izumita]" w:date="2021-08-05T18:08:00Z">
        <w:r>
          <w:rPr>
            <w:rFonts w:ascii="ＭＳ 明朝" w:eastAsia="ＭＳ 明朝" w:hAnsi="ＭＳ 明朝" w:hint="eastAsia"/>
            <w:spacing w:val="35"/>
            <w:sz w:val="42"/>
            <w:lang w:eastAsia="zh-TW"/>
          </w:rPr>
          <w:t>入</w:t>
        </w:r>
        <w:r>
          <w:rPr>
            <w:rFonts w:ascii="ＭＳ 明朝" w:eastAsia="ＭＳ 明朝" w:hAnsi="ＭＳ 明朝" w:hint="eastAsia"/>
            <w:spacing w:val="15"/>
            <w:w w:val="50"/>
            <w:sz w:val="42"/>
            <w:lang w:eastAsia="zh-TW"/>
          </w:rPr>
          <w:t xml:space="preserve">　　　　</w:t>
        </w:r>
        <w:r>
          <w:rPr>
            <w:rFonts w:ascii="ＭＳ 明朝" w:eastAsia="ＭＳ 明朝" w:hAnsi="ＭＳ 明朝" w:hint="eastAsia"/>
            <w:spacing w:val="35"/>
            <w:sz w:val="42"/>
            <w:lang w:eastAsia="zh-TW"/>
          </w:rPr>
          <w:t>札</w:t>
        </w:r>
        <w:r>
          <w:rPr>
            <w:rFonts w:ascii="ＭＳ 明朝" w:eastAsia="ＭＳ 明朝" w:hAnsi="ＭＳ 明朝" w:hint="eastAsia"/>
            <w:spacing w:val="15"/>
            <w:w w:val="50"/>
            <w:sz w:val="42"/>
            <w:lang w:eastAsia="zh-TW"/>
          </w:rPr>
          <w:t xml:space="preserve">　　　　</w:t>
        </w:r>
        <w:r>
          <w:rPr>
            <w:rFonts w:ascii="ＭＳ 明朝" w:eastAsia="ＭＳ 明朝" w:hAnsi="ＭＳ 明朝" w:hint="eastAsia"/>
            <w:spacing w:val="35"/>
            <w:sz w:val="42"/>
            <w:lang w:eastAsia="zh-TW"/>
          </w:rPr>
          <w:t>書</w:t>
        </w:r>
      </w:ins>
    </w:p>
    <w:p w:rsidR="007B48CA" w:rsidRDefault="007B48CA" w:rsidP="007B48CA">
      <w:pPr>
        <w:wordWrap w:val="0"/>
        <w:spacing w:line="440" w:lineRule="atLeast"/>
        <w:rPr>
          <w:ins w:id="370" w:author="泉田 邦彦 [Kunihiko Izumita]" w:date="2021-08-05T18:08:00Z"/>
          <w:rFonts w:ascii="ＭＳ 明朝" w:eastAsia="ＭＳ 明朝" w:hAnsi="ＭＳ 明朝"/>
          <w:spacing w:val="15"/>
          <w:lang w:eastAsia="zh-TW"/>
        </w:rPr>
      </w:pPr>
    </w:p>
    <w:p w:rsidR="007B48CA" w:rsidRDefault="007B48CA" w:rsidP="007B48CA">
      <w:pPr>
        <w:wordWrap w:val="0"/>
        <w:spacing w:line="440" w:lineRule="atLeast"/>
        <w:ind w:right="300"/>
        <w:jc w:val="right"/>
        <w:rPr>
          <w:ins w:id="371" w:author="泉田 邦彦 [Kunihiko Izumita]" w:date="2021-08-05T18:08:00Z"/>
          <w:rFonts w:ascii="ＭＳ 明朝" w:eastAsia="ＭＳ 明朝" w:hAnsi="ＭＳ 明朝"/>
          <w:spacing w:val="15"/>
          <w:lang w:eastAsia="zh-TW"/>
        </w:rPr>
      </w:pPr>
      <w:ins w:id="372" w:author="泉田 邦彦 [Kunihiko Izumita]" w:date="2021-08-05T18:08:00Z">
        <w:r>
          <w:rPr>
            <w:rFonts w:ascii="ＭＳ 明朝" w:eastAsia="ＭＳ 明朝" w:hAnsi="ＭＳ 明朝" w:hint="eastAsia"/>
            <w:spacing w:val="7"/>
            <w:lang w:eastAsia="zh-TW"/>
          </w:rPr>
          <w:t xml:space="preserve"> </w:t>
        </w:r>
        <w:r>
          <w:rPr>
            <w:rFonts w:ascii="ＭＳ 明朝" w:eastAsia="ＭＳ 明朝" w:hAnsi="ＭＳ 明朝" w:hint="eastAsia"/>
            <w:spacing w:val="15"/>
            <w:lang w:eastAsia="zh-TW"/>
          </w:rPr>
          <w:t xml:space="preserve">　　　令和　　年　　月　　　日</w:t>
        </w:r>
      </w:ins>
    </w:p>
    <w:p w:rsidR="007B48CA" w:rsidRDefault="007B48CA" w:rsidP="007B48CA">
      <w:pPr>
        <w:wordWrap w:val="0"/>
        <w:spacing w:line="440" w:lineRule="atLeast"/>
        <w:rPr>
          <w:ins w:id="373" w:author="泉田 邦彦 [Kunihiko Izumita]" w:date="2021-08-05T18:08:00Z"/>
          <w:rFonts w:ascii="ＭＳ 明朝" w:eastAsia="ＭＳ 明朝" w:hAnsi="ＭＳ 明朝"/>
          <w:spacing w:val="15"/>
          <w:lang w:eastAsia="zh-TW"/>
        </w:rPr>
      </w:pPr>
    </w:p>
    <w:p w:rsidR="007B48CA" w:rsidRDefault="007B48CA" w:rsidP="007B48CA">
      <w:pPr>
        <w:wordWrap w:val="0"/>
        <w:spacing w:line="440" w:lineRule="atLeast"/>
        <w:ind w:firstLine="236"/>
        <w:rPr>
          <w:ins w:id="374" w:author="泉田 邦彦 [Kunihiko Izumita]" w:date="2021-08-05T18:08:00Z"/>
          <w:rFonts w:ascii="ＭＳ 明朝" w:eastAsia="ＭＳ 明朝" w:hAnsi="ＭＳ 明朝"/>
          <w:spacing w:val="15"/>
        </w:rPr>
      </w:pPr>
      <w:ins w:id="375" w:author="泉田 邦彦 [Kunihiko Izumita]" w:date="2021-08-05T18:08:00Z">
        <w:r>
          <w:rPr>
            <w:rFonts w:ascii="ＭＳ 明朝" w:eastAsia="ＭＳ 明朝" w:hAnsi="ＭＳ 明朝" w:hint="eastAsia"/>
            <w:spacing w:val="15"/>
          </w:rPr>
          <w:t>石巻市長　齋　藤　正　美　殿</w:t>
        </w:r>
      </w:ins>
    </w:p>
    <w:p w:rsidR="007B48CA" w:rsidRPr="00021959" w:rsidRDefault="007B48CA" w:rsidP="007B48CA">
      <w:pPr>
        <w:wordWrap w:val="0"/>
        <w:spacing w:line="440" w:lineRule="atLeast"/>
        <w:rPr>
          <w:ins w:id="376" w:author="泉田 邦彦 [Kunihiko Izumita]" w:date="2021-08-05T18:08:00Z"/>
          <w:rFonts w:ascii="ＭＳ 明朝" w:eastAsia="ＭＳ 明朝" w:hAnsi="ＭＳ 明朝"/>
          <w:spacing w:val="15"/>
        </w:rPr>
      </w:pPr>
    </w:p>
    <w:p w:rsidR="007B48CA" w:rsidRDefault="007B48CA" w:rsidP="007B48CA">
      <w:pPr>
        <w:wordWrap w:val="0"/>
        <w:spacing w:line="440" w:lineRule="exact"/>
        <w:ind w:firstLine="3116"/>
        <w:rPr>
          <w:ins w:id="377" w:author="泉田 邦彦 [Kunihiko Izumita]" w:date="2021-08-05T18:08:00Z"/>
          <w:rFonts w:ascii="ＭＳ 明朝" w:eastAsia="ＭＳ 明朝" w:hAnsi="ＭＳ 明朝"/>
          <w:spacing w:val="15"/>
        </w:rPr>
      </w:pPr>
      <w:ins w:id="378" w:author="泉田 邦彦 [Kunihiko Izumita]" w:date="2021-08-05T18:08:00Z">
        <w:r>
          <w:rPr>
            <w:rFonts w:ascii="ＭＳ 明朝" w:eastAsia="ＭＳ 明朝" w:hAnsi="ＭＳ 明朝" w:hint="eastAsia"/>
            <w:spacing w:val="15"/>
          </w:rPr>
          <w:t>住　　　　　　　所</w:t>
        </w:r>
      </w:ins>
    </w:p>
    <w:p w:rsidR="007B48CA" w:rsidRDefault="007B48CA" w:rsidP="007B48CA">
      <w:pPr>
        <w:spacing w:line="440" w:lineRule="exact"/>
        <w:ind w:firstLine="3116"/>
        <w:rPr>
          <w:ins w:id="379" w:author="泉田 邦彦 [Kunihiko Izumita]" w:date="2021-08-05T18:08:00Z"/>
          <w:rFonts w:ascii="ＭＳ 明朝" w:eastAsia="ＭＳ 明朝" w:hAnsi="ＭＳ 明朝"/>
          <w:spacing w:val="15"/>
        </w:rPr>
      </w:pPr>
      <w:ins w:id="380" w:author="泉田 邦彦 [Kunihiko Izumita]" w:date="2021-08-05T18:08:00Z">
        <w:r w:rsidRPr="001006AF">
          <w:rPr>
            <w:rFonts w:ascii="ＭＳ 明朝" w:eastAsia="ＭＳ 明朝" w:hAnsi="ＭＳ 明朝" w:hint="eastAsia"/>
            <w:spacing w:val="64"/>
            <w:kern w:val="0"/>
            <w:fitText w:val="1903" w:id="-1741912064"/>
            <w:rPrChange w:id="381" w:author="佐藤 麻南 [Asami Sato]" w:date="2025-02-23T15:24:00Z">
              <w:rPr>
                <w:rFonts w:ascii="ＭＳ 明朝" w:eastAsia="ＭＳ 明朝" w:hAnsi="ＭＳ 明朝" w:hint="eastAsia"/>
                <w:spacing w:val="64"/>
                <w:kern w:val="0"/>
              </w:rPr>
            </w:rPrChange>
          </w:rPr>
          <w:t>商号又は名</w:t>
        </w:r>
        <w:r w:rsidRPr="001006AF">
          <w:rPr>
            <w:rFonts w:ascii="ＭＳ 明朝" w:eastAsia="ＭＳ 明朝" w:hAnsi="ＭＳ 明朝" w:hint="eastAsia"/>
            <w:spacing w:val="2"/>
            <w:kern w:val="0"/>
            <w:fitText w:val="1903" w:id="-1741912064"/>
            <w:rPrChange w:id="382" w:author="佐藤 麻南 [Asami Sato]" w:date="2025-02-23T15:24:00Z">
              <w:rPr>
                <w:rFonts w:ascii="ＭＳ 明朝" w:eastAsia="ＭＳ 明朝" w:hAnsi="ＭＳ 明朝" w:hint="eastAsia"/>
                <w:spacing w:val="2"/>
                <w:kern w:val="0"/>
              </w:rPr>
            </w:rPrChange>
          </w:rPr>
          <w:t>称</w:t>
        </w:r>
      </w:ins>
    </w:p>
    <w:p w:rsidR="007B48CA" w:rsidRDefault="007B48CA" w:rsidP="007B48CA">
      <w:pPr>
        <w:tabs>
          <w:tab w:val="left" w:pos="9240"/>
        </w:tabs>
        <w:kinsoku w:val="0"/>
        <w:overflowPunct w:val="0"/>
        <w:spacing w:line="440" w:lineRule="exact"/>
        <w:ind w:right="120" w:firstLine="3116"/>
        <w:jc w:val="left"/>
        <w:rPr>
          <w:ins w:id="383" w:author="泉田 邦彦 [Kunihiko Izumita]" w:date="2021-08-05T18:08:00Z"/>
          <w:rFonts w:ascii="ＭＳ 明朝" w:eastAsia="ＭＳ 明朝" w:hAnsi="ＭＳ 明朝"/>
          <w:sz w:val="20"/>
        </w:rPr>
      </w:pPr>
      <w:ins w:id="384" w:author="泉田 邦彦 [Kunihiko Izumita]" w:date="2021-08-05T18:08:00Z">
        <w:r>
          <w:rPr>
            <w:rFonts w:ascii="ＭＳ 明朝" w:eastAsia="ＭＳ 明朝" w:hAnsi="ＭＳ 明朝" w:hint="eastAsia"/>
            <w:spacing w:val="15"/>
          </w:rPr>
          <w:t xml:space="preserve">入札（見積）者氏名　</w:t>
        </w:r>
        <w:r>
          <w:rPr>
            <w:rFonts w:ascii="ＭＳ 明朝" w:eastAsia="ＭＳ 明朝" w:hAnsi="ＭＳ 明朝" w:hint="eastAsia"/>
            <w:spacing w:val="7"/>
          </w:rPr>
          <w:t xml:space="preserve">  </w:t>
        </w:r>
        <w:r>
          <w:rPr>
            <w:rFonts w:ascii="ＭＳ 明朝" w:eastAsia="ＭＳ 明朝" w:hAnsi="ＭＳ 明朝" w:hint="eastAsia"/>
            <w:spacing w:val="15"/>
          </w:rPr>
          <w:t xml:space="preserve">　　　　　　　　　　</w:t>
        </w:r>
        <w:bookmarkStart w:id="385" w:name="_GoBack"/>
        <w:bookmarkEnd w:id="385"/>
        <w:del w:id="386" w:author="佐藤 麻南 [Asami Sato]" w:date="2025-02-26T15:50:00Z">
          <w:r w:rsidDel="008C1421">
            <w:rPr>
              <w:rFonts w:ascii="ＭＳ 明朝" w:eastAsia="ＭＳ 明朝" w:hAnsi="ＭＳ 明朝"/>
              <w:sz w:val="20"/>
            </w:rPr>
            <w:fldChar w:fldCharType="begin"/>
          </w:r>
          <w:r w:rsidDel="008C1421">
            <w:rPr>
              <w:rFonts w:ascii="ＭＳ 明朝" w:eastAsia="ＭＳ 明朝" w:hAnsi="ＭＳ 明朝"/>
              <w:sz w:val="20"/>
            </w:rPr>
            <w:delInstrText xml:space="preserve"> eq \o\ac(</w:delInstrText>
          </w:r>
          <w:r w:rsidDel="008C1421">
            <w:rPr>
              <w:rFonts w:ascii="ＭＳ 明朝" w:eastAsia="ＭＳ 明朝" w:hAnsi="ＭＳ 明朝" w:hint="eastAsia"/>
              <w:position w:val="-2"/>
              <w:sz w:val="28"/>
            </w:rPr>
            <w:delInstrText>◯</w:delInstrText>
          </w:r>
          <w:r w:rsidDel="008C1421">
            <w:rPr>
              <w:rFonts w:ascii="ＭＳ 明朝" w:eastAsia="ＭＳ 明朝" w:hAnsi="ＭＳ 明朝"/>
              <w:sz w:val="20"/>
            </w:rPr>
            <w:delInstrText>,</w:delInstrText>
          </w:r>
          <w:r w:rsidDel="008C1421">
            <w:rPr>
              <w:rFonts w:ascii="ＭＳ 明朝" w:eastAsia="ＭＳ 明朝" w:hAnsi="ＭＳ 明朝" w:hint="eastAsia"/>
              <w:sz w:val="20"/>
            </w:rPr>
            <w:delInstrText>印</w:delInstrText>
          </w:r>
          <w:r w:rsidDel="008C1421">
            <w:rPr>
              <w:rFonts w:ascii="ＭＳ 明朝" w:eastAsia="ＭＳ 明朝" w:hAnsi="ＭＳ 明朝"/>
              <w:sz w:val="20"/>
            </w:rPr>
            <w:delInstrText>)</w:delInstrText>
          </w:r>
          <w:r w:rsidDel="008C1421">
            <w:rPr>
              <w:rFonts w:ascii="ＭＳ 明朝" w:eastAsia="ＭＳ 明朝" w:hAnsi="ＭＳ 明朝"/>
              <w:sz w:val="20"/>
            </w:rPr>
            <w:fldChar w:fldCharType="end"/>
          </w:r>
        </w:del>
      </w:ins>
    </w:p>
    <w:p w:rsidR="007B48CA" w:rsidRDefault="007B48CA" w:rsidP="007B48CA">
      <w:pPr>
        <w:wordWrap w:val="0"/>
        <w:spacing w:line="440" w:lineRule="exact"/>
        <w:rPr>
          <w:ins w:id="387" w:author="泉田 邦彦 [Kunihiko Izumita]" w:date="2021-08-05T18:08:00Z"/>
          <w:rFonts w:ascii="ＭＳ 明朝" w:eastAsia="ＭＳ 明朝" w:hAnsi="ＭＳ 明朝"/>
          <w:spacing w:val="15"/>
        </w:rPr>
      </w:pPr>
    </w:p>
    <w:p w:rsidR="007B48CA" w:rsidRDefault="007B48CA" w:rsidP="007B48CA">
      <w:pPr>
        <w:wordWrap w:val="0"/>
        <w:spacing w:line="440" w:lineRule="exact"/>
        <w:ind w:firstLine="236"/>
        <w:rPr>
          <w:ins w:id="388" w:author="泉田 邦彦 [Kunihiko Izumita]" w:date="2021-08-05T18:08:00Z"/>
          <w:rFonts w:ascii="ＭＳ 明朝" w:eastAsia="ＭＳ 明朝" w:hAnsi="ＭＳ 明朝"/>
          <w:spacing w:val="15"/>
        </w:rPr>
      </w:pPr>
      <w:ins w:id="389" w:author="泉田 邦彦 [Kunihiko Izumita]" w:date="2021-08-05T18:08:00Z">
        <w:r>
          <w:rPr>
            <w:rFonts w:ascii="ＭＳ 明朝" w:eastAsia="ＭＳ 明朝" w:hAnsi="ＭＳ 明朝" w:hint="eastAsia"/>
            <w:spacing w:val="15"/>
          </w:rPr>
          <w:t>石巻市契約規則を遵守し、下記金額をもって借り受けたいので入札します。</w:t>
        </w:r>
      </w:ins>
    </w:p>
    <w:p w:rsidR="007B48CA" w:rsidRDefault="007B48CA" w:rsidP="007B48CA">
      <w:pPr>
        <w:wordWrap w:val="0"/>
        <w:spacing w:line="440" w:lineRule="exact"/>
        <w:ind w:firstLine="236"/>
        <w:jc w:val="center"/>
        <w:rPr>
          <w:ins w:id="390" w:author="泉田 邦彦 [Kunihiko Izumita]" w:date="2021-08-05T18:08:00Z"/>
          <w:rFonts w:ascii="ＭＳ 明朝" w:eastAsia="ＭＳ 明朝" w:hAnsi="ＭＳ 明朝"/>
          <w:spacing w:val="15"/>
        </w:rPr>
      </w:pPr>
    </w:p>
    <w:p w:rsidR="007B48CA" w:rsidRDefault="007B48CA" w:rsidP="007B48CA">
      <w:pPr>
        <w:wordWrap w:val="0"/>
        <w:spacing w:line="481" w:lineRule="exact"/>
        <w:ind w:firstLine="236"/>
        <w:jc w:val="center"/>
        <w:rPr>
          <w:ins w:id="391" w:author="泉田 邦彦 [Kunihiko Izumita]" w:date="2021-08-05T18:08:00Z"/>
          <w:rFonts w:ascii="ＭＳ 明朝" w:eastAsia="ＭＳ 明朝" w:hAnsi="ＭＳ 明朝"/>
          <w:spacing w:val="15"/>
        </w:rPr>
      </w:pPr>
      <w:ins w:id="392" w:author="泉田 邦彦 [Kunihiko Izumita]" w:date="2021-08-05T18:08:00Z">
        <w:r>
          <w:rPr>
            <w:rFonts w:ascii="ＭＳ 明朝" w:eastAsia="ＭＳ 明朝" w:hAnsi="ＭＳ 明朝" w:hint="eastAsia"/>
            <w:spacing w:val="15"/>
          </w:rPr>
          <w:t>記</w:t>
        </w:r>
      </w:ins>
    </w:p>
    <w:p w:rsidR="007B48CA" w:rsidRDefault="007B48CA" w:rsidP="007B48CA">
      <w:pPr>
        <w:wordWrap w:val="0"/>
        <w:spacing w:line="440" w:lineRule="atLeast"/>
        <w:rPr>
          <w:ins w:id="393" w:author="泉田 邦彦 [Kunihiko Izumita]" w:date="2021-08-05T18:08:00Z"/>
          <w:rFonts w:ascii="ＭＳ 明朝" w:eastAsia="ＭＳ 明朝" w:hAnsi="ＭＳ 明朝"/>
          <w:spacing w:val="15"/>
        </w:rPr>
      </w:pPr>
    </w:p>
    <w:p w:rsidR="007B48CA" w:rsidRDefault="007B48CA" w:rsidP="007B48CA">
      <w:pPr>
        <w:wordWrap w:val="0"/>
        <w:spacing w:line="440" w:lineRule="atLeast"/>
        <w:ind w:firstLine="236"/>
        <w:rPr>
          <w:ins w:id="394" w:author="泉田 邦彦 [Kunihiko Izumita]" w:date="2021-08-05T18:08:00Z"/>
          <w:rFonts w:ascii="ＭＳ 明朝" w:eastAsia="ＭＳ 明朝" w:hAnsi="ＭＳ 明朝"/>
          <w:spacing w:val="15"/>
          <w:u w:val="single"/>
        </w:rPr>
      </w:pPr>
      <w:ins w:id="395" w:author="泉田 邦彦 [Kunihiko Izumita]" w:date="2021-08-05T18:08:00Z">
        <w:r>
          <w:rPr>
            <w:rFonts w:ascii="ＭＳ 明朝" w:eastAsia="ＭＳ 明朝" w:hAnsi="ＭＳ 明朝" w:hint="eastAsia"/>
            <w:spacing w:val="15"/>
          </w:rPr>
          <w:t xml:space="preserve">１　名　　　称　</w:t>
        </w:r>
        <w:r w:rsidRPr="001006AF">
          <w:rPr>
            <w:rFonts w:ascii="ＭＳ 明朝" w:eastAsia="ＭＳ 明朝" w:hAnsi="ＭＳ 明朝" w:hint="eastAsia"/>
            <w:spacing w:val="30"/>
            <w:w w:val="66"/>
            <w:kern w:val="0"/>
            <w:u w:val="single"/>
            <w:fitText w:val="6300" w:id="-1741911296"/>
            <w:rPrChange w:id="396" w:author="佐藤 麻南 [Asami Sato]" w:date="2025-02-23T15:24:00Z">
              <w:rPr>
                <w:rFonts w:ascii="ＭＳ 明朝" w:eastAsia="ＭＳ 明朝" w:hAnsi="ＭＳ 明朝" w:hint="eastAsia"/>
                <w:spacing w:val="15"/>
                <w:u w:val="single"/>
              </w:rPr>
            </w:rPrChange>
          </w:rPr>
          <w:t>マルホンまきあーとテラス（石巻市複合文化施設）カフェテナント募</w:t>
        </w:r>
        <w:r w:rsidRPr="001006AF">
          <w:rPr>
            <w:rFonts w:ascii="ＭＳ 明朝" w:eastAsia="ＭＳ 明朝" w:hAnsi="ＭＳ 明朝" w:hint="eastAsia"/>
            <w:spacing w:val="15"/>
            <w:w w:val="66"/>
            <w:kern w:val="0"/>
            <w:u w:val="single"/>
            <w:fitText w:val="6300" w:id="-1741911296"/>
            <w:rPrChange w:id="397" w:author="佐藤 麻南 [Asami Sato]" w:date="2025-02-23T15:24:00Z">
              <w:rPr>
                <w:rFonts w:ascii="ＭＳ 明朝" w:eastAsia="ＭＳ 明朝" w:hAnsi="ＭＳ 明朝" w:hint="eastAsia"/>
                <w:spacing w:val="15"/>
                <w:u w:val="single"/>
              </w:rPr>
            </w:rPrChange>
          </w:rPr>
          <w:t>集</w:t>
        </w:r>
      </w:ins>
    </w:p>
    <w:p w:rsidR="007B48CA" w:rsidRPr="00535775" w:rsidRDefault="007B48CA" w:rsidP="007B48CA">
      <w:pPr>
        <w:wordWrap w:val="0"/>
        <w:spacing w:line="440" w:lineRule="atLeast"/>
        <w:rPr>
          <w:ins w:id="398" w:author="泉田 邦彦 [Kunihiko Izumita]" w:date="2021-08-05T18:08:00Z"/>
          <w:rFonts w:ascii="ＭＳ 明朝" w:eastAsia="ＭＳ 明朝" w:hAnsi="ＭＳ 明朝"/>
          <w:spacing w:val="15"/>
        </w:rPr>
      </w:pPr>
    </w:p>
    <w:p w:rsidR="007B48CA" w:rsidRDefault="007B48CA" w:rsidP="007B48CA">
      <w:pPr>
        <w:wordWrap w:val="0"/>
        <w:spacing w:line="440" w:lineRule="atLeast"/>
        <w:ind w:firstLine="236"/>
        <w:rPr>
          <w:ins w:id="399" w:author="泉田 邦彦 [Kunihiko Izumita]" w:date="2021-08-05T18:08:00Z"/>
          <w:rFonts w:ascii="ＭＳ 明朝" w:eastAsia="ＭＳ 明朝" w:hAnsi="ＭＳ 明朝"/>
          <w:spacing w:val="15"/>
        </w:rPr>
      </w:pPr>
    </w:p>
    <w:p w:rsidR="007B48CA" w:rsidRDefault="007B48CA" w:rsidP="007B48CA">
      <w:pPr>
        <w:wordWrap w:val="0"/>
        <w:spacing w:line="440" w:lineRule="atLeast"/>
        <w:ind w:firstLine="236"/>
        <w:rPr>
          <w:ins w:id="400" w:author="泉田 邦彦 [Kunihiko Izumita]" w:date="2021-08-05T18:08:00Z"/>
          <w:rFonts w:ascii="ＭＳ 明朝" w:eastAsia="ＭＳ 明朝" w:hAnsi="ＭＳ 明朝"/>
          <w:spacing w:val="15"/>
        </w:rPr>
      </w:pPr>
      <w:ins w:id="401" w:author="泉田 邦彦 [Kunihiko Izumita]" w:date="2021-08-05T18:08:00Z">
        <w:r>
          <w:rPr>
            <w:rFonts w:ascii="ＭＳ 明朝" w:eastAsia="ＭＳ 明朝" w:hAnsi="ＭＳ 明朝" w:hint="eastAsia"/>
            <w:spacing w:val="15"/>
          </w:rPr>
          <w:t xml:space="preserve">２　</w:t>
        </w:r>
        <w:r w:rsidRPr="001006AF">
          <w:rPr>
            <w:rFonts w:ascii="ＭＳ 明朝" w:eastAsia="ＭＳ 明朝" w:hAnsi="ＭＳ 明朝" w:hint="eastAsia"/>
            <w:spacing w:val="43"/>
            <w:w w:val="76"/>
            <w:kern w:val="0"/>
            <w:fitText w:val="894" w:id="-1741912063"/>
            <w:rPrChange w:id="402" w:author="佐藤 麻南 [Asami Sato]" w:date="2025-02-23T15:24:00Z">
              <w:rPr>
                <w:rFonts w:ascii="ＭＳ 明朝" w:eastAsia="ＭＳ 明朝" w:hAnsi="ＭＳ 明朝" w:hint="eastAsia"/>
                <w:spacing w:val="17"/>
                <w:kern w:val="0"/>
              </w:rPr>
            </w:rPrChange>
          </w:rPr>
          <w:t>入札金</w:t>
        </w:r>
        <w:r w:rsidRPr="001006AF">
          <w:rPr>
            <w:rFonts w:ascii="ＭＳ 明朝" w:eastAsia="ＭＳ 明朝" w:hAnsi="ＭＳ 明朝" w:hint="eastAsia"/>
            <w:w w:val="76"/>
            <w:kern w:val="0"/>
            <w:fitText w:val="894" w:id="-1741912063"/>
            <w:rPrChange w:id="403" w:author="佐藤 麻南 [Asami Sato]" w:date="2025-02-23T15:24:00Z">
              <w:rPr>
                <w:rFonts w:ascii="ＭＳ 明朝" w:eastAsia="ＭＳ 明朝" w:hAnsi="ＭＳ 明朝" w:hint="eastAsia"/>
                <w:spacing w:val="-24"/>
                <w:kern w:val="0"/>
              </w:rPr>
            </w:rPrChange>
          </w:rPr>
          <w:t>額</w:t>
        </w:r>
      </w:ins>
    </w:p>
    <w:tbl>
      <w:tblPr>
        <w:tblW w:w="0" w:type="auto"/>
        <w:tblInd w:w="225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760"/>
        <w:gridCol w:w="760"/>
        <w:gridCol w:w="760"/>
        <w:gridCol w:w="760"/>
        <w:gridCol w:w="760"/>
        <w:gridCol w:w="760"/>
        <w:gridCol w:w="760"/>
        <w:gridCol w:w="760"/>
        <w:gridCol w:w="760"/>
      </w:tblGrid>
      <w:tr w:rsidR="007B48CA" w:rsidTr="0051233A">
        <w:trPr>
          <w:trHeight w:val="1551"/>
          <w:ins w:id="404" w:author="泉田 邦彦 [Kunihiko Izumita]" w:date="2021-08-05T18:08:00Z"/>
        </w:trPr>
        <w:tc>
          <w:tcPr>
            <w:tcW w:w="760" w:type="dxa"/>
            <w:tcBorders>
              <w:top w:val="single" w:sz="4" w:space="0" w:color="auto"/>
              <w:left w:val="single" w:sz="4" w:space="0" w:color="auto"/>
              <w:bottom w:val="single" w:sz="4" w:space="0" w:color="auto"/>
            </w:tcBorders>
          </w:tcPr>
          <w:p w:rsidR="007B48CA" w:rsidRDefault="007B48CA" w:rsidP="0051233A">
            <w:pPr>
              <w:wordWrap w:val="0"/>
              <w:spacing w:line="440" w:lineRule="atLeast"/>
              <w:jc w:val="right"/>
              <w:rPr>
                <w:ins w:id="405" w:author="泉田 邦彦 [Kunihiko Izumita]" w:date="2021-08-05T18:08:00Z"/>
                <w:rFonts w:ascii="ＭＳ 明朝" w:eastAsia="ＭＳ 明朝" w:hAnsi="ＭＳ 明朝"/>
                <w:spacing w:val="15"/>
                <w:sz w:val="16"/>
              </w:rPr>
            </w:pPr>
            <w:ins w:id="406" w:author="泉田 邦彦 [Kunihiko Izumita]" w:date="2021-08-05T18:08:00Z">
              <w:r>
                <w:rPr>
                  <w:rFonts w:ascii="ＭＳ 明朝" w:eastAsia="ＭＳ 明朝" w:hAnsi="ＭＳ 明朝" w:hint="eastAsia"/>
                  <w:spacing w:val="15"/>
                  <w:sz w:val="16"/>
                </w:rPr>
                <w:t>億</w:t>
              </w:r>
            </w:ins>
          </w:p>
        </w:tc>
        <w:tc>
          <w:tcPr>
            <w:tcW w:w="760" w:type="dxa"/>
            <w:tcBorders>
              <w:top w:val="single" w:sz="4" w:space="0" w:color="auto"/>
              <w:bottom w:val="single" w:sz="4" w:space="0" w:color="auto"/>
            </w:tcBorders>
          </w:tcPr>
          <w:p w:rsidR="007B48CA" w:rsidRDefault="007B48CA" w:rsidP="0051233A">
            <w:pPr>
              <w:wordWrap w:val="0"/>
              <w:spacing w:line="440" w:lineRule="atLeast"/>
              <w:jc w:val="right"/>
              <w:rPr>
                <w:ins w:id="407" w:author="泉田 邦彦 [Kunihiko Izumita]" w:date="2021-08-05T18:08:00Z"/>
                <w:rFonts w:ascii="ＭＳ 明朝" w:eastAsia="ＭＳ 明朝" w:hAnsi="ＭＳ 明朝"/>
                <w:spacing w:val="15"/>
                <w:sz w:val="16"/>
              </w:rPr>
            </w:pPr>
            <w:ins w:id="408" w:author="泉田 邦彦 [Kunihiko Izumita]" w:date="2021-08-05T18:08:00Z">
              <w:r>
                <w:rPr>
                  <w:rFonts w:ascii="ＭＳ 明朝" w:eastAsia="ＭＳ 明朝" w:hAnsi="ＭＳ 明朝" w:hint="eastAsia"/>
                  <w:spacing w:val="15"/>
                  <w:sz w:val="16"/>
                </w:rPr>
                <w:t>千万</w:t>
              </w:r>
            </w:ins>
          </w:p>
        </w:tc>
        <w:tc>
          <w:tcPr>
            <w:tcW w:w="760" w:type="dxa"/>
            <w:tcBorders>
              <w:top w:val="single" w:sz="4" w:space="0" w:color="auto"/>
              <w:bottom w:val="single" w:sz="4" w:space="0" w:color="auto"/>
              <w:right w:val="single" w:sz="4" w:space="0" w:color="auto"/>
            </w:tcBorders>
          </w:tcPr>
          <w:p w:rsidR="007B48CA" w:rsidRDefault="007B48CA" w:rsidP="0051233A">
            <w:pPr>
              <w:wordWrap w:val="0"/>
              <w:spacing w:line="440" w:lineRule="atLeast"/>
              <w:jc w:val="right"/>
              <w:rPr>
                <w:ins w:id="409" w:author="泉田 邦彦 [Kunihiko Izumita]" w:date="2021-08-05T18:08:00Z"/>
                <w:rFonts w:ascii="ＭＳ 明朝" w:eastAsia="ＭＳ 明朝" w:hAnsi="ＭＳ 明朝"/>
                <w:spacing w:val="15"/>
                <w:sz w:val="16"/>
              </w:rPr>
            </w:pPr>
            <w:ins w:id="410" w:author="泉田 邦彦 [Kunihiko Izumita]" w:date="2021-08-05T18:08:00Z">
              <w:r>
                <w:rPr>
                  <w:rFonts w:ascii="ＭＳ 明朝" w:eastAsia="ＭＳ 明朝" w:hAnsi="ＭＳ 明朝" w:hint="eastAsia"/>
                  <w:spacing w:val="15"/>
                  <w:sz w:val="16"/>
                </w:rPr>
                <w:t>百万</w:t>
              </w:r>
            </w:ins>
          </w:p>
        </w:tc>
        <w:tc>
          <w:tcPr>
            <w:tcW w:w="760" w:type="dxa"/>
            <w:tcBorders>
              <w:top w:val="single" w:sz="4" w:space="0" w:color="auto"/>
              <w:left w:val="nil"/>
              <w:bottom w:val="single" w:sz="4" w:space="0" w:color="auto"/>
            </w:tcBorders>
          </w:tcPr>
          <w:p w:rsidR="007B48CA" w:rsidRDefault="007B48CA" w:rsidP="0051233A">
            <w:pPr>
              <w:wordWrap w:val="0"/>
              <w:spacing w:line="440" w:lineRule="atLeast"/>
              <w:jc w:val="right"/>
              <w:rPr>
                <w:ins w:id="411" w:author="泉田 邦彦 [Kunihiko Izumita]" w:date="2021-08-05T18:08:00Z"/>
                <w:rFonts w:ascii="ＭＳ 明朝" w:eastAsia="ＭＳ 明朝" w:hAnsi="ＭＳ 明朝"/>
                <w:spacing w:val="15"/>
                <w:sz w:val="16"/>
              </w:rPr>
            </w:pPr>
            <w:ins w:id="412" w:author="泉田 邦彦 [Kunihiko Izumita]" w:date="2021-08-05T18:08:00Z">
              <w:r>
                <w:rPr>
                  <w:rFonts w:ascii="ＭＳ 明朝" w:eastAsia="ＭＳ 明朝" w:hAnsi="ＭＳ 明朝" w:hint="eastAsia"/>
                  <w:spacing w:val="15"/>
                  <w:sz w:val="16"/>
                </w:rPr>
                <w:t>十万</w:t>
              </w:r>
            </w:ins>
          </w:p>
        </w:tc>
        <w:tc>
          <w:tcPr>
            <w:tcW w:w="760" w:type="dxa"/>
            <w:tcBorders>
              <w:top w:val="single" w:sz="4" w:space="0" w:color="auto"/>
              <w:bottom w:val="single" w:sz="4" w:space="0" w:color="auto"/>
            </w:tcBorders>
          </w:tcPr>
          <w:p w:rsidR="007B48CA" w:rsidRDefault="007B48CA" w:rsidP="0051233A">
            <w:pPr>
              <w:wordWrap w:val="0"/>
              <w:spacing w:line="440" w:lineRule="atLeast"/>
              <w:jc w:val="right"/>
              <w:rPr>
                <w:ins w:id="413" w:author="泉田 邦彦 [Kunihiko Izumita]" w:date="2021-08-05T18:08:00Z"/>
                <w:rFonts w:ascii="ＭＳ 明朝" w:eastAsia="ＭＳ 明朝" w:hAnsi="ＭＳ 明朝"/>
                <w:spacing w:val="15"/>
                <w:sz w:val="16"/>
              </w:rPr>
            </w:pPr>
            <w:ins w:id="414" w:author="泉田 邦彦 [Kunihiko Izumita]" w:date="2021-08-05T18:08:00Z">
              <w:r>
                <w:rPr>
                  <w:rFonts w:ascii="ＭＳ 明朝" w:eastAsia="ＭＳ 明朝" w:hAnsi="ＭＳ 明朝" w:hint="eastAsia"/>
                  <w:spacing w:val="15"/>
                  <w:sz w:val="16"/>
                </w:rPr>
                <w:t>万</w:t>
              </w:r>
            </w:ins>
          </w:p>
        </w:tc>
        <w:tc>
          <w:tcPr>
            <w:tcW w:w="760" w:type="dxa"/>
            <w:tcBorders>
              <w:top w:val="single" w:sz="4" w:space="0" w:color="auto"/>
              <w:bottom w:val="single" w:sz="4" w:space="0" w:color="auto"/>
              <w:right w:val="single" w:sz="4" w:space="0" w:color="auto"/>
            </w:tcBorders>
          </w:tcPr>
          <w:p w:rsidR="007B48CA" w:rsidRDefault="007B48CA" w:rsidP="0051233A">
            <w:pPr>
              <w:wordWrap w:val="0"/>
              <w:spacing w:line="440" w:lineRule="atLeast"/>
              <w:jc w:val="right"/>
              <w:rPr>
                <w:ins w:id="415" w:author="泉田 邦彦 [Kunihiko Izumita]" w:date="2021-08-05T18:08:00Z"/>
                <w:rFonts w:ascii="ＭＳ 明朝" w:eastAsia="ＭＳ 明朝" w:hAnsi="ＭＳ 明朝"/>
                <w:spacing w:val="15"/>
                <w:sz w:val="16"/>
              </w:rPr>
            </w:pPr>
            <w:ins w:id="416" w:author="泉田 邦彦 [Kunihiko Izumita]" w:date="2021-08-05T18:08:00Z">
              <w:r>
                <w:rPr>
                  <w:rFonts w:ascii="ＭＳ 明朝" w:eastAsia="ＭＳ 明朝" w:hAnsi="ＭＳ 明朝" w:hint="eastAsia"/>
                  <w:spacing w:val="15"/>
                  <w:sz w:val="16"/>
                </w:rPr>
                <w:t>千</w:t>
              </w:r>
            </w:ins>
          </w:p>
        </w:tc>
        <w:tc>
          <w:tcPr>
            <w:tcW w:w="760" w:type="dxa"/>
            <w:tcBorders>
              <w:top w:val="single" w:sz="4" w:space="0" w:color="auto"/>
              <w:left w:val="nil"/>
              <w:bottom w:val="single" w:sz="4" w:space="0" w:color="auto"/>
            </w:tcBorders>
          </w:tcPr>
          <w:p w:rsidR="007B48CA" w:rsidRDefault="007B48CA" w:rsidP="0051233A">
            <w:pPr>
              <w:wordWrap w:val="0"/>
              <w:spacing w:line="440" w:lineRule="atLeast"/>
              <w:jc w:val="right"/>
              <w:rPr>
                <w:ins w:id="417" w:author="泉田 邦彦 [Kunihiko Izumita]" w:date="2021-08-05T18:08:00Z"/>
                <w:rFonts w:ascii="ＭＳ 明朝" w:eastAsia="ＭＳ 明朝" w:hAnsi="ＭＳ 明朝"/>
                <w:spacing w:val="15"/>
                <w:sz w:val="16"/>
              </w:rPr>
            </w:pPr>
            <w:ins w:id="418" w:author="泉田 邦彦 [Kunihiko Izumita]" w:date="2021-08-05T18:08:00Z">
              <w:r>
                <w:rPr>
                  <w:rFonts w:ascii="ＭＳ 明朝" w:eastAsia="ＭＳ 明朝" w:hAnsi="ＭＳ 明朝" w:hint="eastAsia"/>
                  <w:spacing w:val="15"/>
                  <w:sz w:val="16"/>
                </w:rPr>
                <w:t>百</w:t>
              </w:r>
            </w:ins>
          </w:p>
        </w:tc>
        <w:tc>
          <w:tcPr>
            <w:tcW w:w="760" w:type="dxa"/>
            <w:tcBorders>
              <w:top w:val="single" w:sz="4" w:space="0" w:color="auto"/>
              <w:bottom w:val="single" w:sz="4" w:space="0" w:color="auto"/>
            </w:tcBorders>
          </w:tcPr>
          <w:p w:rsidR="007B48CA" w:rsidRDefault="007B48CA" w:rsidP="0051233A">
            <w:pPr>
              <w:wordWrap w:val="0"/>
              <w:spacing w:line="440" w:lineRule="atLeast"/>
              <w:jc w:val="right"/>
              <w:rPr>
                <w:ins w:id="419" w:author="泉田 邦彦 [Kunihiko Izumita]" w:date="2021-08-05T18:08:00Z"/>
                <w:rFonts w:ascii="ＭＳ 明朝" w:eastAsia="ＭＳ 明朝" w:hAnsi="ＭＳ 明朝"/>
                <w:spacing w:val="15"/>
                <w:sz w:val="16"/>
              </w:rPr>
            </w:pPr>
            <w:ins w:id="420" w:author="泉田 邦彦 [Kunihiko Izumita]" w:date="2021-08-05T18:08:00Z">
              <w:r>
                <w:rPr>
                  <w:rFonts w:ascii="ＭＳ 明朝" w:eastAsia="ＭＳ 明朝" w:hAnsi="ＭＳ 明朝" w:hint="eastAsia"/>
                  <w:spacing w:val="15"/>
                  <w:sz w:val="16"/>
                </w:rPr>
                <w:t>十</w:t>
              </w:r>
            </w:ins>
          </w:p>
        </w:tc>
        <w:tc>
          <w:tcPr>
            <w:tcW w:w="760" w:type="dxa"/>
            <w:tcBorders>
              <w:top w:val="single" w:sz="4" w:space="0" w:color="auto"/>
              <w:bottom w:val="single" w:sz="4" w:space="0" w:color="auto"/>
              <w:right w:val="single" w:sz="4" w:space="0" w:color="auto"/>
            </w:tcBorders>
          </w:tcPr>
          <w:p w:rsidR="007B48CA" w:rsidRDefault="007B48CA" w:rsidP="0051233A">
            <w:pPr>
              <w:wordWrap w:val="0"/>
              <w:spacing w:line="440" w:lineRule="atLeast"/>
              <w:jc w:val="right"/>
              <w:rPr>
                <w:ins w:id="421" w:author="泉田 邦彦 [Kunihiko Izumita]" w:date="2021-08-05T18:08:00Z"/>
                <w:rFonts w:ascii="ＭＳ 明朝" w:eastAsia="ＭＳ 明朝" w:hAnsi="ＭＳ 明朝"/>
                <w:spacing w:val="15"/>
                <w:sz w:val="16"/>
              </w:rPr>
            </w:pPr>
            <w:ins w:id="422" w:author="泉田 邦彦 [Kunihiko Izumita]" w:date="2021-08-05T18:08:00Z">
              <w:r>
                <w:rPr>
                  <w:rFonts w:ascii="ＭＳ 明朝" w:eastAsia="ＭＳ 明朝" w:hAnsi="ＭＳ 明朝" w:hint="eastAsia"/>
                  <w:spacing w:val="15"/>
                  <w:sz w:val="16"/>
                </w:rPr>
                <w:t>円</w:t>
              </w:r>
            </w:ins>
          </w:p>
        </w:tc>
      </w:tr>
    </w:tbl>
    <w:p w:rsidR="007B48CA" w:rsidRDefault="007B48CA" w:rsidP="007B48CA">
      <w:pPr>
        <w:wordWrap w:val="0"/>
        <w:spacing w:line="440" w:lineRule="atLeast"/>
        <w:ind w:firstLine="236"/>
        <w:rPr>
          <w:ins w:id="423" w:author="泉田 邦彦 [Kunihiko Izumita]" w:date="2021-08-05T18:08:00Z"/>
          <w:rFonts w:ascii="ＭＳ 明朝" w:eastAsia="ＭＳ 明朝" w:hAnsi="ＭＳ 明朝"/>
          <w:spacing w:val="15"/>
        </w:rPr>
      </w:pPr>
    </w:p>
    <w:p w:rsidR="007B48CA" w:rsidRDefault="007B48CA" w:rsidP="007B48CA">
      <w:pPr>
        <w:wordWrap w:val="0"/>
        <w:spacing w:line="440" w:lineRule="atLeast"/>
        <w:ind w:firstLine="236"/>
        <w:rPr>
          <w:ins w:id="424" w:author="泉田 邦彦 [Kunihiko Izumita]" w:date="2021-08-05T18:08:00Z"/>
          <w:rFonts w:ascii="ＭＳ 明朝" w:eastAsia="ＭＳ 明朝" w:hAnsi="ＭＳ 明朝"/>
          <w:spacing w:val="15"/>
        </w:rPr>
      </w:pPr>
      <w:ins w:id="425" w:author="泉田 邦彦 [Kunihiko Izumita]" w:date="2021-08-05T18:08:00Z">
        <w:r>
          <w:rPr>
            <w:rFonts w:ascii="ＭＳ 明朝" w:eastAsia="ＭＳ 明朝" w:hAnsi="ＭＳ 明朝" w:hint="eastAsia"/>
            <w:spacing w:val="15"/>
          </w:rPr>
          <w:t>３　入札保証金</w:t>
        </w:r>
      </w:ins>
    </w:p>
    <w:tbl>
      <w:tblPr>
        <w:tblW w:w="0" w:type="auto"/>
        <w:tblInd w:w="225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760"/>
        <w:gridCol w:w="760"/>
        <w:gridCol w:w="760"/>
        <w:gridCol w:w="760"/>
        <w:gridCol w:w="760"/>
        <w:gridCol w:w="760"/>
        <w:gridCol w:w="760"/>
        <w:gridCol w:w="760"/>
        <w:gridCol w:w="760"/>
      </w:tblGrid>
      <w:tr w:rsidR="007B48CA" w:rsidTr="0051233A">
        <w:trPr>
          <w:trHeight w:val="1551"/>
          <w:ins w:id="426" w:author="泉田 邦彦 [Kunihiko Izumita]" w:date="2021-08-05T18:08:00Z"/>
        </w:trPr>
        <w:tc>
          <w:tcPr>
            <w:tcW w:w="760" w:type="dxa"/>
            <w:tcBorders>
              <w:top w:val="single" w:sz="4" w:space="0" w:color="auto"/>
              <w:left w:val="single" w:sz="4" w:space="0" w:color="auto"/>
              <w:bottom w:val="single" w:sz="4" w:space="0" w:color="auto"/>
            </w:tcBorders>
          </w:tcPr>
          <w:p w:rsidR="007B48CA" w:rsidRDefault="007B48CA" w:rsidP="0051233A">
            <w:pPr>
              <w:wordWrap w:val="0"/>
              <w:spacing w:line="440" w:lineRule="atLeast"/>
              <w:jc w:val="right"/>
              <w:rPr>
                <w:ins w:id="427" w:author="泉田 邦彦 [Kunihiko Izumita]" w:date="2021-08-05T18:08:00Z"/>
                <w:rFonts w:ascii="ＭＳ 明朝" w:eastAsia="ＭＳ 明朝" w:hAnsi="ＭＳ 明朝"/>
                <w:spacing w:val="15"/>
                <w:sz w:val="16"/>
              </w:rPr>
            </w:pPr>
            <w:ins w:id="428" w:author="泉田 邦彦 [Kunihiko Izumita]" w:date="2021-08-05T18:08:00Z">
              <w:r>
                <w:rPr>
                  <w:rFonts w:ascii="ＭＳ 明朝" w:eastAsia="ＭＳ 明朝" w:hAnsi="ＭＳ 明朝" w:hint="eastAsia"/>
                  <w:spacing w:val="15"/>
                  <w:sz w:val="16"/>
                </w:rPr>
                <w:t>億</w:t>
              </w:r>
            </w:ins>
          </w:p>
        </w:tc>
        <w:tc>
          <w:tcPr>
            <w:tcW w:w="760" w:type="dxa"/>
            <w:tcBorders>
              <w:top w:val="single" w:sz="4" w:space="0" w:color="auto"/>
              <w:bottom w:val="single" w:sz="4" w:space="0" w:color="auto"/>
            </w:tcBorders>
          </w:tcPr>
          <w:p w:rsidR="007B48CA" w:rsidRDefault="007B48CA" w:rsidP="0051233A">
            <w:pPr>
              <w:wordWrap w:val="0"/>
              <w:spacing w:line="440" w:lineRule="atLeast"/>
              <w:jc w:val="right"/>
              <w:rPr>
                <w:ins w:id="429" w:author="泉田 邦彦 [Kunihiko Izumita]" w:date="2021-08-05T18:08:00Z"/>
                <w:rFonts w:ascii="ＭＳ 明朝" w:eastAsia="ＭＳ 明朝" w:hAnsi="ＭＳ 明朝"/>
                <w:spacing w:val="15"/>
                <w:sz w:val="16"/>
              </w:rPr>
            </w:pPr>
            <w:ins w:id="430" w:author="泉田 邦彦 [Kunihiko Izumita]" w:date="2021-08-05T18:08:00Z">
              <w:r>
                <w:rPr>
                  <w:rFonts w:ascii="ＭＳ 明朝" w:eastAsia="ＭＳ 明朝" w:hAnsi="ＭＳ 明朝" w:hint="eastAsia"/>
                  <w:spacing w:val="15"/>
                  <w:sz w:val="16"/>
                </w:rPr>
                <w:t>千万</w:t>
              </w:r>
            </w:ins>
          </w:p>
        </w:tc>
        <w:tc>
          <w:tcPr>
            <w:tcW w:w="760" w:type="dxa"/>
            <w:tcBorders>
              <w:top w:val="single" w:sz="4" w:space="0" w:color="auto"/>
              <w:bottom w:val="single" w:sz="4" w:space="0" w:color="auto"/>
              <w:right w:val="single" w:sz="4" w:space="0" w:color="auto"/>
            </w:tcBorders>
          </w:tcPr>
          <w:p w:rsidR="007B48CA" w:rsidRDefault="007B48CA" w:rsidP="0051233A">
            <w:pPr>
              <w:wordWrap w:val="0"/>
              <w:spacing w:line="440" w:lineRule="atLeast"/>
              <w:jc w:val="right"/>
              <w:rPr>
                <w:ins w:id="431" w:author="泉田 邦彦 [Kunihiko Izumita]" w:date="2021-08-05T18:08:00Z"/>
                <w:rFonts w:ascii="ＭＳ 明朝" w:eastAsia="ＭＳ 明朝" w:hAnsi="ＭＳ 明朝"/>
                <w:spacing w:val="15"/>
                <w:sz w:val="16"/>
              </w:rPr>
            </w:pPr>
            <w:ins w:id="432" w:author="泉田 邦彦 [Kunihiko Izumita]" w:date="2021-08-05T18:08:00Z">
              <w:r>
                <w:rPr>
                  <w:rFonts w:ascii="ＭＳ 明朝" w:eastAsia="ＭＳ 明朝" w:hAnsi="ＭＳ 明朝" w:hint="eastAsia"/>
                  <w:spacing w:val="15"/>
                  <w:sz w:val="16"/>
                </w:rPr>
                <w:t>百万</w:t>
              </w:r>
            </w:ins>
          </w:p>
        </w:tc>
        <w:tc>
          <w:tcPr>
            <w:tcW w:w="760" w:type="dxa"/>
            <w:tcBorders>
              <w:top w:val="single" w:sz="4" w:space="0" w:color="auto"/>
              <w:left w:val="nil"/>
              <w:bottom w:val="single" w:sz="4" w:space="0" w:color="auto"/>
            </w:tcBorders>
          </w:tcPr>
          <w:p w:rsidR="007B48CA" w:rsidRDefault="007B48CA" w:rsidP="0051233A">
            <w:pPr>
              <w:wordWrap w:val="0"/>
              <w:spacing w:line="440" w:lineRule="atLeast"/>
              <w:jc w:val="right"/>
              <w:rPr>
                <w:ins w:id="433" w:author="泉田 邦彦 [Kunihiko Izumita]" w:date="2021-08-05T18:08:00Z"/>
                <w:rFonts w:ascii="ＭＳ 明朝" w:eastAsia="ＭＳ 明朝" w:hAnsi="ＭＳ 明朝"/>
                <w:spacing w:val="15"/>
                <w:sz w:val="16"/>
              </w:rPr>
            </w:pPr>
            <w:ins w:id="434" w:author="泉田 邦彦 [Kunihiko Izumita]" w:date="2021-08-05T18:08:00Z">
              <w:r>
                <w:rPr>
                  <w:rFonts w:ascii="ＭＳ 明朝" w:eastAsia="ＭＳ 明朝" w:hAnsi="ＭＳ 明朝" w:hint="eastAsia"/>
                  <w:spacing w:val="15"/>
                  <w:sz w:val="16"/>
                </w:rPr>
                <w:t>十万</w:t>
              </w:r>
            </w:ins>
          </w:p>
          <w:p w:rsidR="007B48CA" w:rsidRDefault="007B48CA" w:rsidP="0051233A">
            <w:pPr>
              <w:wordWrap w:val="0"/>
              <w:spacing w:line="440" w:lineRule="atLeast"/>
              <w:jc w:val="right"/>
              <w:rPr>
                <w:ins w:id="435" w:author="泉田 邦彦 [Kunihiko Izumita]" w:date="2021-08-05T18:08:00Z"/>
                <w:rFonts w:ascii="ＭＳ 明朝" w:eastAsia="ＭＳ 明朝" w:hAnsi="ＭＳ 明朝"/>
                <w:spacing w:val="15"/>
                <w:sz w:val="16"/>
              </w:rPr>
            </w:pPr>
          </w:p>
          <w:p w:rsidR="007B48CA" w:rsidRDefault="007B48CA" w:rsidP="0051233A">
            <w:pPr>
              <w:wordWrap w:val="0"/>
              <w:spacing w:line="440" w:lineRule="atLeast"/>
              <w:jc w:val="center"/>
              <w:rPr>
                <w:ins w:id="436" w:author="泉田 邦彦 [Kunihiko Izumita]" w:date="2021-08-05T18:08:00Z"/>
                <w:rFonts w:ascii="ＭＳ 明朝" w:eastAsia="ＭＳ 明朝" w:hAnsi="ＭＳ 明朝"/>
                <w:spacing w:val="15"/>
              </w:rPr>
            </w:pPr>
            <w:ins w:id="437" w:author="泉田 邦彦 [Kunihiko Izumita]" w:date="2021-08-05T18:08:00Z">
              <w:r>
                <w:rPr>
                  <w:rFonts w:ascii="ＭＳ 明朝" w:eastAsia="ＭＳ 明朝" w:hAnsi="ＭＳ 明朝" w:hint="eastAsia"/>
                  <w:spacing w:val="15"/>
                </w:rPr>
                <w:t>免</w:t>
              </w:r>
            </w:ins>
          </w:p>
        </w:tc>
        <w:tc>
          <w:tcPr>
            <w:tcW w:w="760" w:type="dxa"/>
            <w:tcBorders>
              <w:top w:val="single" w:sz="4" w:space="0" w:color="auto"/>
              <w:bottom w:val="single" w:sz="4" w:space="0" w:color="auto"/>
            </w:tcBorders>
          </w:tcPr>
          <w:p w:rsidR="007B48CA" w:rsidRDefault="007B48CA" w:rsidP="0051233A">
            <w:pPr>
              <w:wordWrap w:val="0"/>
              <w:spacing w:line="440" w:lineRule="atLeast"/>
              <w:jc w:val="right"/>
              <w:rPr>
                <w:ins w:id="438" w:author="泉田 邦彦 [Kunihiko Izumita]" w:date="2021-08-05T18:08:00Z"/>
                <w:rFonts w:ascii="ＭＳ 明朝" w:eastAsia="ＭＳ 明朝" w:hAnsi="ＭＳ 明朝"/>
                <w:spacing w:val="15"/>
                <w:sz w:val="16"/>
              </w:rPr>
            </w:pPr>
            <w:ins w:id="439" w:author="泉田 邦彦 [Kunihiko Izumita]" w:date="2021-08-05T18:08:00Z">
              <w:r>
                <w:rPr>
                  <w:rFonts w:ascii="ＭＳ 明朝" w:eastAsia="ＭＳ 明朝" w:hAnsi="ＭＳ 明朝" w:hint="eastAsia"/>
                  <w:spacing w:val="15"/>
                  <w:sz w:val="16"/>
                </w:rPr>
                <w:t>万</w:t>
              </w:r>
            </w:ins>
          </w:p>
        </w:tc>
        <w:tc>
          <w:tcPr>
            <w:tcW w:w="760" w:type="dxa"/>
            <w:tcBorders>
              <w:top w:val="single" w:sz="4" w:space="0" w:color="auto"/>
              <w:bottom w:val="single" w:sz="4" w:space="0" w:color="auto"/>
              <w:right w:val="single" w:sz="4" w:space="0" w:color="auto"/>
            </w:tcBorders>
          </w:tcPr>
          <w:p w:rsidR="007B48CA" w:rsidRDefault="007B48CA" w:rsidP="0051233A">
            <w:pPr>
              <w:wordWrap w:val="0"/>
              <w:spacing w:line="440" w:lineRule="atLeast"/>
              <w:jc w:val="right"/>
              <w:rPr>
                <w:ins w:id="440" w:author="泉田 邦彦 [Kunihiko Izumita]" w:date="2021-08-05T18:08:00Z"/>
                <w:rFonts w:ascii="ＭＳ 明朝" w:eastAsia="ＭＳ 明朝" w:hAnsi="ＭＳ 明朝"/>
                <w:spacing w:val="15"/>
                <w:sz w:val="16"/>
              </w:rPr>
            </w:pPr>
            <w:ins w:id="441" w:author="泉田 邦彦 [Kunihiko Izumita]" w:date="2021-08-05T18:08:00Z">
              <w:r>
                <w:rPr>
                  <w:rFonts w:ascii="ＭＳ 明朝" w:eastAsia="ＭＳ 明朝" w:hAnsi="ＭＳ 明朝" w:hint="eastAsia"/>
                  <w:spacing w:val="15"/>
                  <w:sz w:val="16"/>
                </w:rPr>
                <w:t>千</w:t>
              </w:r>
            </w:ins>
          </w:p>
          <w:p w:rsidR="007B48CA" w:rsidRDefault="007B48CA" w:rsidP="0051233A">
            <w:pPr>
              <w:wordWrap w:val="0"/>
              <w:spacing w:line="440" w:lineRule="atLeast"/>
              <w:jc w:val="right"/>
              <w:rPr>
                <w:ins w:id="442" w:author="泉田 邦彦 [Kunihiko Izumita]" w:date="2021-08-05T18:08:00Z"/>
                <w:rFonts w:ascii="ＭＳ 明朝" w:eastAsia="ＭＳ 明朝" w:hAnsi="ＭＳ 明朝"/>
                <w:spacing w:val="15"/>
                <w:sz w:val="16"/>
              </w:rPr>
            </w:pPr>
          </w:p>
          <w:p w:rsidR="007B48CA" w:rsidRDefault="007B48CA" w:rsidP="0051233A">
            <w:pPr>
              <w:wordWrap w:val="0"/>
              <w:spacing w:line="440" w:lineRule="atLeast"/>
              <w:jc w:val="center"/>
              <w:rPr>
                <w:ins w:id="443" w:author="泉田 邦彦 [Kunihiko Izumita]" w:date="2021-08-05T18:08:00Z"/>
                <w:rFonts w:ascii="ＭＳ 明朝" w:eastAsia="ＭＳ 明朝" w:hAnsi="ＭＳ 明朝"/>
                <w:spacing w:val="15"/>
              </w:rPr>
            </w:pPr>
            <w:ins w:id="444" w:author="泉田 邦彦 [Kunihiko Izumita]" w:date="2021-08-05T18:08:00Z">
              <w:r>
                <w:rPr>
                  <w:rFonts w:ascii="ＭＳ 明朝" w:eastAsia="ＭＳ 明朝" w:hAnsi="ＭＳ 明朝" w:hint="eastAsia"/>
                  <w:spacing w:val="15"/>
                </w:rPr>
                <w:t>除</w:t>
              </w:r>
            </w:ins>
          </w:p>
        </w:tc>
        <w:tc>
          <w:tcPr>
            <w:tcW w:w="760" w:type="dxa"/>
            <w:tcBorders>
              <w:top w:val="single" w:sz="4" w:space="0" w:color="auto"/>
              <w:left w:val="nil"/>
              <w:bottom w:val="single" w:sz="4" w:space="0" w:color="auto"/>
            </w:tcBorders>
          </w:tcPr>
          <w:p w:rsidR="007B48CA" w:rsidRDefault="007B48CA" w:rsidP="0051233A">
            <w:pPr>
              <w:wordWrap w:val="0"/>
              <w:spacing w:line="440" w:lineRule="atLeast"/>
              <w:jc w:val="right"/>
              <w:rPr>
                <w:ins w:id="445" w:author="泉田 邦彦 [Kunihiko Izumita]" w:date="2021-08-05T18:08:00Z"/>
                <w:rFonts w:ascii="ＭＳ 明朝" w:eastAsia="ＭＳ 明朝" w:hAnsi="ＭＳ 明朝"/>
                <w:spacing w:val="15"/>
                <w:sz w:val="16"/>
              </w:rPr>
            </w:pPr>
            <w:ins w:id="446" w:author="泉田 邦彦 [Kunihiko Izumita]" w:date="2021-08-05T18:08:00Z">
              <w:r>
                <w:rPr>
                  <w:rFonts w:ascii="ＭＳ 明朝" w:eastAsia="ＭＳ 明朝" w:hAnsi="ＭＳ 明朝" w:hint="eastAsia"/>
                  <w:spacing w:val="15"/>
                  <w:sz w:val="16"/>
                </w:rPr>
                <w:t>百</w:t>
              </w:r>
            </w:ins>
          </w:p>
        </w:tc>
        <w:tc>
          <w:tcPr>
            <w:tcW w:w="760" w:type="dxa"/>
            <w:tcBorders>
              <w:top w:val="single" w:sz="4" w:space="0" w:color="auto"/>
              <w:bottom w:val="single" w:sz="4" w:space="0" w:color="auto"/>
            </w:tcBorders>
          </w:tcPr>
          <w:p w:rsidR="007B48CA" w:rsidRDefault="007B48CA" w:rsidP="0051233A">
            <w:pPr>
              <w:wordWrap w:val="0"/>
              <w:spacing w:line="440" w:lineRule="atLeast"/>
              <w:jc w:val="right"/>
              <w:rPr>
                <w:ins w:id="447" w:author="泉田 邦彦 [Kunihiko Izumita]" w:date="2021-08-05T18:08:00Z"/>
                <w:rFonts w:ascii="ＭＳ 明朝" w:eastAsia="ＭＳ 明朝" w:hAnsi="ＭＳ 明朝"/>
                <w:spacing w:val="15"/>
                <w:sz w:val="16"/>
              </w:rPr>
            </w:pPr>
            <w:ins w:id="448" w:author="泉田 邦彦 [Kunihiko Izumita]" w:date="2021-08-05T18:08:00Z">
              <w:r>
                <w:rPr>
                  <w:rFonts w:ascii="ＭＳ 明朝" w:eastAsia="ＭＳ 明朝" w:hAnsi="ＭＳ 明朝" w:hint="eastAsia"/>
                  <w:spacing w:val="15"/>
                  <w:sz w:val="16"/>
                </w:rPr>
                <w:t>十</w:t>
              </w:r>
            </w:ins>
          </w:p>
        </w:tc>
        <w:tc>
          <w:tcPr>
            <w:tcW w:w="760" w:type="dxa"/>
            <w:tcBorders>
              <w:top w:val="single" w:sz="4" w:space="0" w:color="auto"/>
              <w:bottom w:val="single" w:sz="4" w:space="0" w:color="auto"/>
              <w:right w:val="single" w:sz="4" w:space="0" w:color="auto"/>
            </w:tcBorders>
          </w:tcPr>
          <w:p w:rsidR="007B48CA" w:rsidRDefault="007B48CA" w:rsidP="0051233A">
            <w:pPr>
              <w:wordWrap w:val="0"/>
              <w:spacing w:line="440" w:lineRule="atLeast"/>
              <w:jc w:val="right"/>
              <w:rPr>
                <w:ins w:id="449" w:author="泉田 邦彦 [Kunihiko Izumita]" w:date="2021-08-05T18:08:00Z"/>
                <w:rFonts w:ascii="ＭＳ 明朝" w:eastAsia="ＭＳ 明朝" w:hAnsi="ＭＳ 明朝"/>
                <w:spacing w:val="15"/>
                <w:sz w:val="16"/>
              </w:rPr>
            </w:pPr>
            <w:ins w:id="450" w:author="泉田 邦彦 [Kunihiko Izumita]" w:date="2021-08-05T18:08:00Z">
              <w:r>
                <w:rPr>
                  <w:rFonts w:ascii="ＭＳ 明朝" w:eastAsia="ＭＳ 明朝" w:hAnsi="ＭＳ 明朝" w:hint="eastAsia"/>
                  <w:spacing w:val="15"/>
                  <w:sz w:val="16"/>
                </w:rPr>
                <w:t>円</w:t>
              </w:r>
            </w:ins>
          </w:p>
        </w:tc>
      </w:tr>
    </w:tbl>
    <w:p w:rsidR="007B48CA" w:rsidRDefault="007B48CA" w:rsidP="007B48CA">
      <w:pPr>
        <w:wordWrap w:val="0"/>
        <w:spacing w:line="481" w:lineRule="exact"/>
        <w:ind w:firstLine="180"/>
        <w:rPr>
          <w:ins w:id="451" w:author="泉田 邦彦 [Kunihiko Izumita]" w:date="2021-08-05T18:11:00Z"/>
          <w:rFonts w:ascii="ＭＳ 明朝" w:eastAsia="ＭＳ 明朝" w:hAnsi="ＭＳ 明朝"/>
          <w:spacing w:val="15"/>
        </w:rPr>
      </w:pPr>
    </w:p>
    <w:p w:rsidR="007B48CA" w:rsidRDefault="007B48CA" w:rsidP="007B48CA">
      <w:pPr>
        <w:wordWrap w:val="0"/>
        <w:spacing w:line="481" w:lineRule="exact"/>
        <w:ind w:firstLine="180"/>
        <w:rPr>
          <w:ins w:id="452" w:author="泉田 邦彦 [Kunihiko Izumita]" w:date="2021-08-05T18:08:00Z"/>
        </w:rPr>
      </w:pPr>
      <w:ins w:id="453" w:author="泉田 邦彦 [Kunihiko Izumita]" w:date="2021-08-05T18:08:00Z">
        <w:r>
          <w:rPr>
            <w:rFonts w:ascii="ＭＳ 明朝" w:eastAsia="ＭＳ 明朝" w:hAnsi="ＭＳ 明朝" w:hint="eastAsia"/>
            <w:spacing w:val="15"/>
          </w:rPr>
          <w:t>（注）委任を受けて入札する場合には、受任者名で入札することとなります。</w:t>
        </w:r>
      </w:ins>
    </w:p>
    <w:p w:rsidR="007B48CA" w:rsidRDefault="007B48CA">
      <w:pPr>
        <w:wordWrap w:val="0"/>
        <w:spacing w:line="300" w:lineRule="exact"/>
        <w:jc w:val="left"/>
        <w:rPr>
          <w:ins w:id="454" w:author="泉田 邦彦 [Kunihiko Izumita]" w:date="2021-08-05T18:11:00Z"/>
          <w:rFonts w:asciiTheme="minorEastAsia" w:hAnsiTheme="minorEastAsia"/>
          <w:spacing w:val="12"/>
          <w:sz w:val="20"/>
          <w:szCs w:val="20"/>
        </w:rPr>
        <w:pPrChange w:id="455" w:author="泉田 邦彦 [Kunihiko Izumita]" w:date="2021-08-05T18:05:00Z">
          <w:pPr>
            <w:widowControl/>
            <w:autoSpaceDE w:val="0"/>
            <w:autoSpaceDN w:val="0"/>
            <w:spacing w:line="120" w:lineRule="exact"/>
            <w:jc w:val="left"/>
          </w:pPr>
        </w:pPrChange>
      </w:pPr>
    </w:p>
    <w:p w:rsidR="002C53F0" w:rsidRDefault="002C53F0" w:rsidP="002C53F0">
      <w:pPr>
        <w:kinsoku w:val="0"/>
        <w:wordWrap w:val="0"/>
        <w:overflowPunct w:val="0"/>
        <w:spacing w:line="340" w:lineRule="exact"/>
        <w:ind w:right="498"/>
        <w:rPr>
          <w:ins w:id="456" w:author="泉田 邦彦 [Kunihiko Izumita]" w:date="2021-08-05T18:12:00Z"/>
          <w:rFonts w:ascii="ＭＳ 明朝" w:eastAsia="ＭＳ 明朝" w:hAnsi="ＭＳ 明朝"/>
        </w:rPr>
      </w:pPr>
      <w:ins w:id="457" w:author="泉田 邦彦 [Kunihiko Izumita]" w:date="2021-08-05T18:12:00Z">
        <w:r>
          <w:rPr>
            <w:rFonts w:ascii="ＭＳ 明朝" w:eastAsia="ＭＳ 明朝" w:hAnsi="ＭＳ 明朝" w:hint="eastAsia"/>
            <w:noProof/>
          </w:rPr>
          <w:lastRenderedPageBreak/>
          <mc:AlternateContent>
            <mc:Choice Requires="wps">
              <w:drawing>
                <wp:anchor distT="0" distB="0" distL="114300" distR="114300" simplePos="0" relativeHeight="251689984" behindDoc="0" locked="0" layoutInCell="1" allowOverlap="1" wp14:anchorId="5662CAA7" wp14:editId="270559BD">
                  <wp:simplePos x="0" y="0"/>
                  <wp:positionH relativeFrom="column">
                    <wp:posOffset>4852670</wp:posOffset>
                  </wp:positionH>
                  <wp:positionV relativeFrom="paragraph">
                    <wp:posOffset>-309880</wp:posOffset>
                  </wp:positionV>
                  <wp:extent cx="942975" cy="514350"/>
                  <wp:effectExtent l="0" t="0" r="0" b="0"/>
                  <wp:wrapNone/>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514350"/>
                          </a:xfrm>
                          <a:prstGeom prst="rect">
                            <a:avLst/>
                          </a:prstGeom>
                          <a:solidFill>
                            <a:srgbClr val="FFFFFF"/>
                          </a:solidFill>
                          <a:ln w="9525">
                            <a:solidFill>
                              <a:srgbClr val="000000"/>
                            </a:solidFill>
                            <a:miter lim="800000"/>
                            <a:headEnd/>
                            <a:tailEnd/>
                          </a:ln>
                        </wps:spPr>
                        <wps:txbx>
                          <w:txbxContent>
                            <w:p w:rsidR="002C53F0" w:rsidRPr="000173FD" w:rsidRDefault="002C53F0" w:rsidP="002C53F0">
                              <w:pPr>
                                <w:rPr>
                                  <w:rFonts w:ascii="ＭＳ 明朝" w:eastAsia="ＭＳ 明朝" w:hAnsi="ＭＳ 明朝"/>
                                  <w:sz w:val="40"/>
                                  <w:szCs w:val="40"/>
                                </w:rPr>
                              </w:pPr>
                              <w:r w:rsidRPr="000173FD">
                                <w:rPr>
                                  <w:rFonts w:ascii="ＭＳ 明朝" w:eastAsia="ＭＳ 明朝" w:hAnsi="ＭＳ 明朝" w:hint="eastAsia"/>
                                  <w:sz w:val="40"/>
                                  <w:szCs w:val="40"/>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2CAA7" id="Text Box 20" o:spid="_x0000_s1033" type="#_x0000_t202" style="position:absolute;left:0;text-align:left;margin-left:382.1pt;margin-top:-24.4pt;width:74.25pt;height:4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">
                  <v:textbox inset="5.85pt,.7pt,5.85pt,.7pt">
                    <w:txbxContent>
                      <w:p w:rsidR="002C53F0" w:rsidRPr="000173FD" w:rsidRDefault="002C53F0" w:rsidP="002C53F0">
                        <w:pPr>
                          <w:rPr>
                            <w:rFonts w:ascii="ＭＳ 明朝" w:eastAsia="ＭＳ 明朝" w:hAnsi="ＭＳ 明朝"/>
                            <w:sz w:val="40"/>
                            <w:szCs w:val="40"/>
                          </w:rPr>
                        </w:pPr>
                        <w:r w:rsidRPr="000173FD">
                          <w:rPr>
                            <w:rFonts w:ascii="ＭＳ 明朝" w:eastAsia="ＭＳ 明朝" w:hAnsi="ＭＳ 明朝" w:hint="eastAsia"/>
                            <w:sz w:val="40"/>
                            <w:szCs w:val="40"/>
                          </w:rPr>
                          <w:t>記載例</w:t>
                        </w:r>
                      </w:p>
                    </w:txbxContent>
                  </v:textbox>
                </v:shape>
              </w:pict>
            </mc:Fallback>
          </mc:AlternateContent>
        </w:r>
      </w:ins>
    </w:p>
    <w:p w:rsidR="002C53F0" w:rsidRDefault="002C53F0" w:rsidP="002C53F0">
      <w:pPr>
        <w:wordWrap w:val="0"/>
        <w:spacing w:line="691" w:lineRule="exact"/>
        <w:jc w:val="center"/>
        <w:rPr>
          <w:ins w:id="458" w:author="泉田 邦彦 [Kunihiko Izumita]" w:date="2021-08-05T18:12:00Z"/>
          <w:rFonts w:ascii="ＭＳ 明朝" w:eastAsia="ＭＳ 明朝" w:hAnsi="ＭＳ 明朝"/>
          <w:spacing w:val="35"/>
          <w:sz w:val="42"/>
        </w:rPr>
      </w:pPr>
      <w:ins w:id="459" w:author="泉田 邦彦 [Kunihiko Izumita]" w:date="2021-08-05T18:12:00Z">
        <w:r>
          <w:rPr>
            <w:rFonts w:ascii="ＭＳ 明朝" w:eastAsia="ＭＳ 明朝" w:hAnsi="ＭＳ 明朝" w:hint="eastAsia"/>
            <w:spacing w:val="35"/>
            <w:sz w:val="42"/>
            <w:lang w:eastAsia="zh-TW"/>
          </w:rPr>
          <w:t>入</w:t>
        </w:r>
        <w:r>
          <w:rPr>
            <w:rFonts w:ascii="ＭＳ 明朝" w:eastAsia="ＭＳ 明朝" w:hAnsi="ＭＳ 明朝" w:hint="eastAsia"/>
            <w:spacing w:val="15"/>
            <w:w w:val="50"/>
            <w:sz w:val="42"/>
            <w:lang w:eastAsia="zh-TW"/>
          </w:rPr>
          <w:t xml:space="preserve">　　　　</w:t>
        </w:r>
        <w:r>
          <w:rPr>
            <w:rFonts w:ascii="ＭＳ 明朝" w:eastAsia="ＭＳ 明朝" w:hAnsi="ＭＳ 明朝" w:hint="eastAsia"/>
            <w:spacing w:val="35"/>
            <w:sz w:val="42"/>
            <w:lang w:eastAsia="zh-TW"/>
          </w:rPr>
          <w:t>札</w:t>
        </w:r>
        <w:r>
          <w:rPr>
            <w:rFonts w:ascii="ＭＳ 明朝" w:eastAsia="ＭＳ 明朝" w:hAnsi="ＭＳ 明朝" w:hint="eastAsia"/>
            <w:spacing w:val="15"/>
            <w:w w:val="50"/>
            <w:sz w:val="42"/>
            <w:lang w:eastAsia="zh-TW"/>
          </w:rPr>
          <w:t xml:space="preserve">　　　　</w:t>
        </w:r>
        <w:r>
          <w:rPr>
            <w:rFonts w:ascii="ＭＳ 明朝" w:eastAsia="ＭＳ 明朝" w:hAnsi="ＭＳ 明朝" w:hint="eastAsia"/>
            <w:spacing w:val="35"/>
            <w:sz w:val="42"/>
            <w:lang w:eastAsia="zh-TW"/>
          </w:rPr>
          <w:t>書</w:t>
        </w:r>
      </w:ins>
    </w:p>
    <w:p w:rsidR="002C53F0" w:rsidRDefault="002C53F0" w:rsidP="002C53F0">
      <w:pPr>
        <w:wordWrap w:val="0"/>
        <w:spacing w:line="440" w:lineRule="atLeast"/>
        <w:jc w:val="center"/>
        <w:rPr>
          <w:ins w:id="460" w:author="泉田 邦彦 [Kunihiko Izumita]" w:date="2021-08-05T18:12:00Z"/>
          <w:rFonts w:ascii="ＭＳ 明朝" w:eastAsia="ＭＳ 明朝" w:hAnsi="ＭＳ 明朝"/>
          <w:spacing w:val="15"/>
          <w:w w:val="150"/>
          <w:sz w:val="22"/>
        </w:rPr>
      </w:pPr>
      <w:ins w:id="461" w:author="泉田 邦彦 [Kunihiko Izumita]" w:date="2021-08-05T18:12:00Z">
        <w:r>
          <w:rPr>
            <w:rFonts w:ascii="ＭＳ 明朝" w:eastAsia="ＭＳ 明朝" w:hAnsi="ＭＳ 明朝" w:hint="eastAsia"/>
            <w:noProof/>
            <w:spacing w:val="35"/>
            <w:sz w:val="22"/>
          </w:rPr>
          <mc:AlternateContent>
            <mc:Choice Requires="wps">
              <w:drawing>
                <wp:anchor distT="0" distB="0" distL="114300" distR="114300" simplePos="0" relativeHeight="251686912" behindDoc="0" locked="0" layoutInCell="1" allowOverlap="1" wp14:anchorId="13505ECF" wp14:editId="0D51F90E">
                  <wp:simplePos x="0" y="0"/>
                  <wp:positionH relativeFrom="column">
                    <wp:posOffset>4233545</wp:posOffset>
                  </wp:positionH>
                  <wp:positionV relativeFrom="paragraph">
                    <wp:posOffset>159385</wp:posOffset>
                  </wp:positionV>
                  <wp:extent cx="1695450" cy="304800"/>
                  <wp:effectExtent l="0" t="0" r="0" b="0"/>
                  <wp:wrapNone/>
                  <wp:docPr id="1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304800"/>
                          </a:xfrm>
                          <a:prstGeom prst="wedgeRoundRectCallout">
                            <a:avLst>
                              <a:gd name="adj1" fmla="val -36667"/>
                              <a:gd name="adj2" fmla="val 116250"/>
                              <a:gd name="adj3" fmla="val 16667"/>
                            </a:avLst>
                          </a:prstGeom>
                          <a:solidFill>
                            <a:srgbClr val="FFFFFF"/>
                          </a:solidFill>
                          <a:ln w="9525">
                            <a:solidFill>
                              <a:srgbClr val="000000"/>
                            </a:solidFill>
                            <a:miter lim="800000"/>
                            <a:headEnd/>
                            <a:tailEnd/>
                          </a:ln>
                        </wps:spPr>
                        <wps:txbx>
                          <w:txbxContent>
                            <w:p w:rsidR="002C53F0" w:rsidRPr="007049B5" w:rsidRDefault="002C53F0" w:rsidP="002C53F0">
                              <w:pPr>
                                <w:spacing w:line="240" w:lineRule="exact"/>
                                <w:rPr>
                                  <w:rFonts w:ascii="ＭＳ ゴシック" w:eastAsia="ＭＳ ゴシック" w:hAnsi="ＭＳ ゴシック"/>
                                  <w:b/>
                                  <w:sz w:val="18"/>
                                  <w:szCs w:val="18"/>
                                </w:rPr>
                              </w:pPr>
                              <w:r w:rsidRPr="007049B5">
                                <w:rPr>
                                  <w:rFonts w:ascii="ＭＳ ゴシック" w:eastAsia="ＭＳ ゴシック" w:hAnsi="ＭＳ ゴシック" w:hint="eastAsia"/>
                                  <w:b/>
                                  <w:sz w:val="18"/>
                                  <w:szCs w:val="18"/>
                                </w:rPr>
                                <w:t>入札日を記入してください</w:t>
                              </w:r>
                              <w:r>
                                <w:rPr>
                                  <w:rFonts w:ascii="ＭＳ ゴシック" w:eastAsia="ＭＳ ゴシック" w:hAnsi="ＭＳ ゴシック" w:hint="eastAsia"/>
                                  <w:b/>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505EC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34" type="#_x0000_t62" style="position:absolute;left:0;text-align:left;margin-left:333.35pt;margin-top:12.55pt;width:133.5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" adj="2880,35910">
                  <v:textbox inset="5.85pt,.7pt,5.85pt,.7pt">
                    <w:txbxContent>
                      <w:p w:rsidR="002C53F0" w:rsidRPr="007049B5" w:rsidRDefault="002C53F0" w:rsidP="002C53F0">
                        <w:pPr>
                          <w:spacing w:line="240" w:lineRule="exact"/>
                          <w:rPr>
                            <w:rFonts w:ascii="ＭＳ ゴシック" w:eastAsia="ＭＳ ゴシック" w:hAnsi="ＭＳ ゴシック"/>
                            <w:b/>
                            <w:sz w:val="18"/>
                            <w:szCs w:val="18"/>
                          </w:rPr>
                        </w:pPr>
                        <w:r w:rsidRPr="007049B5">
                          <w:rPr>
                            <w:rFonts w:ascii="ＭＳ ゴシック" w:eastAsia="ＭＳ ゴシック" w:hAnsi="ＭＳ ゴシック" w:hint="eastAsia"/>
                            <w:b/>
                            <w:sz w:val="18"/>
                            <w:szCs w:val="18"/>
                          </w:rPr>
                          <w:t>入札日を記入してください</w:t>
                        </w:r>
                        <w:r>
                          <w:rPr>
                            <w:rFonts w:ascii="ＭＳ ゴシック" w:eastAsia="ＭＳ ゴシック" w:hAnsi="ＭＳ ゴシック" w:hint="eastAsia"/>
                            <w:b/>
                            <w:sz w:val="18"/>
                            <w:szCs w:val="18"/>
                          </w:rPr>
                          <w:t>。</w:t>
                        </w:r>
                      </w:p>
                    </w:txbxContent>
                  </v:textbox>
                </v:shape>
              </w:pict>
            </mc:Fallback>
          </mc:AlternateContent>
        </w:r>
        <w:r>
          <w:rPr>
            <w:rFonts w:ascii="ＭＳ 明朝" w:eastAsia="ＭＳ 明朝" w:hAnsi="ＭＳ 明朝" w:hint="eastAsia"/>
            <w:spacing w:val="35"/>
            <w:w w:val="150"/>
            <w:sz w:val="22"/>
          </w:rPr>
          <w:t>（見　積　書）</w:t>
        </w:r>
      </w:ins>
    </w:p>
    <w:p w:rsidR="002C53F0" w:rsidRDefault="002C53F0" w:rsidP="002C53F0">
      <w:pPr>
        <w:wordWrap w:val="0"/>
        <w:spacing w:line="440" w:lineRule="atLeast"/>
        <w:rPr>
          <w:ins w:id="462" w:author="泉田 邦彦 [Kunihiko Izumita]" w:date="2021-08-05T18:12:00Z"/>
          <w:rFonts w:ascii="ＭＳ 明朝" w:eastAsia="ＭＳ 明朝" w:hAnsi="ＭＳ 明朝"/>
          <w:spacing w:val="15"/>
          <w:lang w:eastAsia="zh-TW"/>
        </w:rPr>
      </w:pPr>
    </w:p>
    <w:p w:rsidR="002C53F0" w:rsidRDefault="002C53F0" w:rsidP="002C53F0">
      <w:pPr>
        <w:wordWrap w:val="0"/>
        <w:spacing w:line="440" w:lineRule="atLeast"/>
        <w:ind w:right="300"/>
        <w:jc w:val="right"/>
        <w:rPr>
          <w:ins w:id="463" w:author="泉田 邦彦 [Kunihiko Izumita]" w:date="2021-08-05T18:12:00Z"/>
          <w:rFonts w:ascii="ＭＳ 明朝" w:eastAsia="ＭＳ 明朝" w:hAnsi="ＭＳ 明朝"/>
          <w:spacing w:val="15"/>
          <w:lang w:eastAsia="zh-TW"/>
        </w:rPr>
      </w:pPr>
      <w:ins w:id="464" w:author="泉田 邦彦 [Kunihiko Izumita]" w:date="2021-08-05T18:12:00Z">
        <w:r>
          <w:rPr>
            <w:rFonts w:ascii="ＭＳ 明朝" w:eastAsia="ＭＳ 明朝" w:hAnsi="ＭＳ 明朝" w:hint="eastAsia"/>
            <w:spacing w:val="7"/>
            <w:lang w:eastAsia="zh-TW"/>
          </w:rPr>
          <w:t xml:space="preserve"> </w:t>
        </w:r>
        <w:r>
          <w:rPr>
            <w:rFonts w:ascii="ＭＳ 明朝" w:eastAsia="ＭＳ 明朝" w:hAnsi="ＭＳ 明朝" w:hint="eastAsia"/>
            <w:spacing w:val="15"/>
            <w:lang w:eastAsia="zh-TW"/>
          </w:rPr>
          <w:t xml:space="preserve">　　　令和　　年　　月　　日</w:t>
        </w:r>
      </w:ins>
    </w:p>
    <w:p w:rsidR="002C53F0" w:rsidRDefault="002C53F0" w:rsidP="002C53F0">
      <w:pPr>
        <w:wordWrap w:val="0"/>
        <w:spacing w:line="440" w:lineRule="atLeast"/>
        <w:rPr>
          <w:ins w:id="465" w:author="泉田 邦彦 [Kunihiko Izumita]" w:date="2021-08-05T18:12:00Z"/>
          <w:rFonts w:ascii="ＭＳ 明朝" w:eastAsia="ＭＳ 明朝" w:hAnsi="ＭＳ 明朝"/>
          <w:spacing w:val="15"/>
          <w:lang w:eastAsia="zh-TW"/>
        </w:rPr>
      </w:pPr>
    </w:p>
    <w:p w:rsidR="002C53F0" w:rsidRDefault="002C53F0" w:rsidP="002C53F0">
      <w:pPr>
        <w:wordWrap w:val="0"/>
        <w:spacing w:line="440" w:lineRule="atLeast"/>
        <w:ind w:firstLine="236"/>
        <w:rPr>
          <w:ins w:id="466" w:author="泉田 邦彦 [Kunihiko Izumita]" w:date="2021-08-05T18:12:00Z"/>
          <w:rFonts w:ascii="ＭＳ 明朝" w:eastAsia="ＭＳ 明朝" w:hAnsi="ＭＳ 明朝"/>
          <w:spacing w:val="15"/>
          <w:lang w:eastAsia="zh-TW"/>
        </w:rPr>
      </w:pPr>
      <w:ins w:id="467" w:author="泉田 邦彦 [Kunihiko Izumita]" w:date="2021-08-05T18:12:00Z">
        <w:r>
          <w:rPr>
            <w:rFonts w:ascii="ＭＳ 明朝" w:eastAsia="ＭＳ 明朝" w:hAnsi="ＭＳ 明朝" w:hint="eastAsia"/>
            <w:noProof/>
            <w:spacing w:val="15"/>
          </w:rPr>
          <mc:AlternateContent>
            <mc:Choice Requires="wps">
              <w:drawing>
                <wp:anchor distT="0" distB="0" distL="114300" distR="114300" simplePos="0" relativeHeight="251687936" behindDoc="0" locked="0" layoutInCell="1" allowOverlap="1" wp14:anchorId="1CCC3700" wp14:editId="6166B538">
                  <wp:simplePos x="0" y="0"/>
                  <wp:positionH relativeFrom="column">
                    <wp:posOffset>3614420</wp:posOffset>
                  </wp:positionH>
                  <wp:positionV relativeFrom="paragraph">
                    <wp:posOffset>175260</wp:posOffset>
                  </wp:positionV>
                  <wp:extent cx="2752725" cy="514350"/>
                  <wp:effectExtent l="0" t="0" r="0" b="0"/>
                  <wp:wrapNone/>
                  <wp:docPr id="1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514350"/>
                          </a:xfrm>
                          <a:prstGeom prst="wedgeRoundRectCallout">
                            <a:avLst>
                              <a:gd name="adj1" fmla="val -60472"/>
                              <a:gd name="adj2" fmla="val 89259"/>
                              <a:gd name="adj3" fmla="val 16667"/>
                            </a:avLst>
                          </a:prstGeom>
                          <a:solidFill>
                            <a:srgbClr val="FFFFFF"/>
                          </a:solidFill>
                          <a:ln w="9525">
                            <a:solidFill>
                              <a:srgbClr val="000000"/>
                            </a:solidFill>
                            <a:miter lim="800000"/>
                            <a:headEnd/>
                            <a:tailEnd/>
                          </a:ln>
                        </wps:spPr>
                        <wps:txbx>
                          <w:txbxContent>
                            <w:p w:rsidR="002C53F0" w:rsidRPr="007049B5" w:rsidRDefault="002C53F0" w:rsidP="002C53F0">
                              <w:pPr>
                                <w:spacing w:line="320" w:lineRule="exact"/>
                                <w:rPr>
                                  <w:sz w:val="18"/>
                                  <w:szCs w:val="18"/>
                                </w:rPr>
                              </w:pPr>
                              <w:r w:rsidRPr="007049B5">
                                <w:rPr>
                                  <w:rFonts w:ascii="ＭＳ ゴシック" w:eastAsia="ＭＳ ゴシック" w:hAnsi="ＭＳ ゴシック" w:hint="eastAsia"/>
                                  <w:b/>
                                  <w:sz w:val="18"/>
                                  <w:szCs w:val="18"/>
                                </w:rPr>
                                <w:t>市に登録している事業所の住所及び商号又は名称を記入してください。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C3700" id="AutoShape 18" o:spid="_x0000_s1035" type="#_x0000_t62" style="position:absolute;left:0;text-align:left;margin-left:284.6pt;margin-top:13.8pt;width:216.75pt;height:4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" adj="-2262,30080">
                  <v:textbox inset="5.85pt,.7pt,5.85pt,.7pt">
                    <w:txbxContent>
                      <w:p w:rsidR="002C53F0" w:rsidRPr="007049B5" w:rsidRDefault="002C53F0" w:rsidP="002C53F0">
                        <w:pPr>
                          <w:spacing w:line="320" w:lineRule="exact"/>
                          <w:rPr>
                            <w:sz w:val="18"/>
                            <w:szCs w:val="18"/>
                          </w:rPr>
                        </w:pPr>
                        <w:r w:rsidRPr="007049B5">
                          <w:rPr>
                            <w:rFonts w:ascii="ＭＳ ゴシック" w:eastAsia="ＭＳ ゴシック" w:hAnsi="ＭＳ ゴシック" w:hint="eastAsia"/>
                            <w:b/>
                            <w:sz w:val="18"/>
                            <w:szCs w:val="18"/>
                          </w:rPr>
                          <w:t>市に登録している事業所の住所及び商号又は名称を記入してください。</w:t>
                        </w:r>
                      </w:p>
                    </w:txbxContent>
                  </v:textbox>
                </v:shape>
              </w:pict>
            </mc:Fallback>
          </mc:AlternateContent>
        </w:r>
        <w:r>
          <w:rPr>
            <w:rFonts w:ascii="ＭＳ 明朝" w:eastAsia="ＭＳ 明朝" w:hAnsi="ＭＳ 明朝" w:hint="eastAsia"/>
            <w:spacing w:val="15"/>
            <w:lang w:eastAsia="zh-TW"/>
          </w:rPr>
          <w:t>石巻市長　　齋　藤　正　美　殿</w:t>
        </w:r>
      </w:ins>
    </w:p>
    <w:p w:rsidR="002C53F0" w:rsidRDefault="002C53F0" w:rsidP="002C53F0">
      <w:pPr>
        <w:wordWrap w:val="0"/>
        <w:spacing w:line="440" w:lineRule="atLeast"/>
        <w:rPr>
          <w:ins w:id="468" w:author="泉田 邦彦 [Kunihiko Izumita]" w:date="2021-08-05T18:12:00Z"/>
          <w:rFonts w:ascii="ＭＳ 明朝" w:eastAsia="ＭＳ 明朝" w:hAnsi="ＭＳ 明朝"/>
          <w:spacing w:val="15"/>
          <w:lang w:eastAsia="zh-TW"/>
        </w:rPr>
      </w:pPr>
    </w:p>
    <w:p w:rsidR="002C53F0" w:rsidRDefault="002C53F0" w:rsidP="002C53F0">
      <w:pPr>
        <w:wordWrap w:val="0"/>
        <w:spacing w:line="440" w:lineRule="exact"/>
        <w:ind w:firstLine="3116"/>
        <w:rPr>
          <w:ins w:id="469" w:author="泉田 邦彦 [Kunihiko Izumita]" w:date="2021-08-05T18:12:00Z"/>
          <w:rFonts w:ascii="ＭＳ 明朝" w:eastAsia="ＭＳ 明朝" w:hAnsi="ＭＳ 明朝"/>
          <w:spacing w:val="15"/>
        </w:rPr>
      </w:pPr>
      <w:ins w:id="470" w:author="泉田 邦彦 [Kunihiko Izumita]" w:date="2021-08-05T18:12:00Z">
        <w:r>
          <w:rPr>
            <w:rFonts w:ascii="ＭＳ 明朝" w:eastAsia="ＭＳ 明朝" w:hAnsi="ＭＳ 明朝" w:hint="eastAsia"/>
            <w:spacing w:val="15"/>
          </w:rPr>
          <w:t>住　　　　　　　所</w:t>
        </w:r>
      </w:ins>
    </w:p>
    <w:p w:rsidR="002C53F0" w:rsidRDefault="002C53F0" w:rsidP="002C53F0">
      <w:pPr>
        <w:spacing w:line="440" w:lineRule="exact"/>
        <w:ind w:firstLine="3116"/>
        <w:rPr>
          <w:ins w:id="471" w:author="泉田 邦彦 [Kunihiko Izumita]" w:date="2021-08-05T18:12:00Z"/>
          <w:rFonts w:ascii="ＭＳ 明朝" w:eastAsia="ＭＳ 明朝" w:hAnsi="ＭＳ 明朝"/>
          <w:spacing w:val="15"/>
        </w:rPr>
      </w:pPr>
      <w:ins w:id="472" w:author="泉田 邦彦 [Kunihiko Izumita]" w:date="2021-08-05T18:12:00Z">
        <w:r>
          <w:rPr>
            <w:rFonts w:ascii="ＭＳ 明朝" w:eastAsia="ＭＳ 明朝" w:hAnsi="ＭＳ 明朝" w:hint="eastAsia"/>
            <w:noProof/>
            <w:spacing w:val="15"/>
          </w:rPr>
          <mc:AlternateContent>
            <mc:Choice Requires="wps">
              <w:drawing>
                <wp:anchor distT="0" distB="0" distL="114300" distR="114300" simplePos="0" relativeHeight="251688960" behindDoc="0" locked="0" layoutInCell="1" allowOverlap="1" wp14:anchorId="3C43045A" wp14:editId="720AD6D2">
                  <wp:simplePos x="0" y="0"/>
                  <wp:positionH relativeFrom="column">
                    <wp:posOffset>3604895</wp:posOffset>
                  </wp:positionH>
                  <wp:positionV relativeFrom="paragraph">
                    <wp:posOffset>184785</wp:posOffset>
                  </wp:positionV>
                  <wp:extent cx="2752725" cy="704850"/>
                  <wp:effectExtent l="0" t="0" r="0" b="0"/>
                  <wp:wrapNone/>
                  <wp:docPr id="1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704850"/>
                          </a:xfrm>
                          <a:prstGeom prst="wedgeRoundRectCallout">
                            <a:avLst>
                              <a:gd name="adj1" fmla="val -63935"/>
                              <a:gd name="adj2" fmla="val -18648"/>
                              <a:gd name="adj3" fmla="val 16667"/>
                            </a:avLst>
                          </a:prstGeom>
                          <a:solidFill>
                            <a:srgbClr val="FFFFFF"/>
                          </a:solidFill>
                          <a:ln w="9525">
                            <a:solidFill>
                              <a:srgbClr val="000000"/>
                            </a:solidFill>
                            <a:miter lim="800000"/>
                            <a:headEnd/>
                            <a:tailEnd/>
                          </a:ln>
                        </wps:spPr>
                        <wps:txbx>
                          <w:txbxContent>
                            <w:p w:rsidR="002C53F0" w:rsidRPr="007049B5" w:rsidRDefault="002C53F0" w:rsidP="002C53F0">
                              <w:pPr>
                                <w:spacing w:line="320" w:lineRule="exact"/>
                              </w:pPr>
                              <w:r w:rsidRPr="007049B5">
                                <w:rPr>
                                  <w:rFonts w:ascii="ＭＳ ゴシック" w:eastAsia="ＭＳ ゴシック" w:hAnsi="ＭＳ ゴシック" w:hint="eastAsia"/>
                                  <w:b/>
                                  <w:sz w:val="18"/>
                                  <w:szCs w:val="18"/>
                                </w:rPr>
                                <w:t>市に登録している</w:t>
                              </w:r>
                              <w:r>
                                <w:rPr>
                                  <w:rFonts w:ascii="ＭＳ ゴシック" w:eastAsia="ＭＳ ゴシック" w:hAnsi="ＭＳ ゴシック" w:hint="eastAsia"/>
                                  <w:b/>
                                  <w:sz w:val="18"/>
                                  <w:szCs w:val="18"/>
                                </w:rPr>
                                <w:t>代表者名</w:t>
                              </w:r>
                              <w:r>
                                <w:rPr>
                                  <w:rFonts w:ascii="ＭＳ ゴシック" w:eastAsia="ＭＳ ゴシック" w:hAnsi="ＭＳ ゴシック"/>
                                  <w:b/>
                                  <w:sz w:val="18"/>
                                  <w:szCs w:val="18"/>
                                </w:rPr>
                                <w:t>（受任者</w:t>
                              </w:r>
                              <w:r>
                                <w:rPr>
                                  <w:rFonts w:ascii="ＭＳ ゴシック" w:eastAsia="ＭＳ ゴシック" w:hAnsi="ＭＳ ゴシック" w:hint="eastAsia"/>
                                  <w:b/>
                                  <w:sz w:val="18"/>
                                  <w:szCs w:val="18"/>
                                </w:rPr>
                                <w:t>名</w:t>
                              </w:r>
                              <w:r>
                                <w:rPr>
                                  <w:rFonts w:ascii="ＭＳ ゴシック" w:eastAsia="ＭＳ ゴシック" w:hAnsi="ＭＳ ゴシック"/>
                                  <w:b/>
                                  <w:sz w:val="18"/>
                                  <w:szCs w:val="18"/>
                                </w:rPr>
                                <w:t>）</w:t>
                              </w:r>
                              <w:r w:rsidRPr="007049B5">
                                <w:rPr>
                                  <w:rFonts w:ascii="ＭＳ ゴシック" w:eastAsia="ＭＳ ゴシック" w:hAnsi="ＭＳ ゴシック" w:hint="eastAsia"/>
                                  <w:b/>
                                  <w:sz w:val="18"/>
                                  <w:szCs w:val="18"/>
                                </w:rPr>
                                <w:t>を記入してください。</w:t>
                              </w:r>
                              <w:r>
                                <w:rPr>
                                  <w:rFonts w:ascii="ＭＳ ゴシック" w:eastAsia="ＭＳ ゴシック" w:hAnsi="ＭＳ ゴシック" w:hint="eastAsia"/>
                                  <w:b/>
                                  <w:sz w:val="18"/>
                                  <w:szCs w:val="18"/>
                                </w:rPr>
                                <w:t>また</w:t>
                              </w:r>
                              <w:r>
                                <w:rPr>
                                  <w:rFonts w:ascii="ＭＳ ゴシック" w:eastAsia="ＭＳ ゴシック" w:hAnsi="ＭＳ ゴシック"/>
                                  <w:b/>
                                  <w:sz w:val="18"/>
                                  <w:szCs w:val="18"/>
                                </w:rPr>
                                <w:t>、</w:t>
                              </w:r>
                              <w:r w:rsidRPr="00A30C6B">
                                <w:rPr>
                                  <w:rFonts w:ascii="ＭＳ ゴシック" w:eastAsia="ＭＳ ゴシック" w:hAnsi="ＭＳ ゴシック" w:hint="eastAsia"/>
                                  <w:b/>
                                  <w:sz w:val="18"/>
                                  <w:szCs w:val="18"/>
                                </w:rPr>
                                <w:t>使用印鑑</w:t>
                              </w:r>
                              <w:r>
                                <w:rPr>
                                  <w:rFonts w:ascii="ＭＳ ゴシック" w:eastAsia="ＭＳ ゴシック" w:hAnsi="ＭＳ ゴシック" w:hint="eastAsia"/>
                                  <w:b/>
                                  <w:sz w:val="18"/>
                                  <w:szCs w:val="18"/>
                                </w:rPr>
                                <w:t>（朱肉使用）</w:t>
                              </w:r>
                              <w:r w:rsidRPr="00A30C6B">
                                <w:rPr>
                                  <w:rFonts w:ascii="ＭＳ ゴシック" w:eastAsia="ＭＳ ゴシック" w:hAnsi="ＭＳ ゴシック" w:hint="eastAsia"/>
                                  <w:b/>
                                  <w:sz w:val="18"/>
                                  <w:szCs w:val="18"/>
                                </w:rPr>
                                <w:t>を押印し、入札</w:t>
                              </w:r>
                              <w:r>
                                <w:rPr>
                                  <w:rFonts w:ascii="ＭＳ ゴシック" w:eastAsia="ＭＳ ゴシック" w:hAnsi="ＭＳ ゴシック" w:hint="eastAsia"/>
                                  <w:b/>
                                  <w:sz w:val="18"/>
                                  <w:szCs w:val="18"/>
                                </w:rPr>
                                <w:t>すること</w:t>
                              </w:r>
                              <w:r w:rsidRPr="00A30C6B">
                                <w:rPr>
                                  <w:rFonts w:ascii="ＭＳ ゴシック" w:eastAsia="ＭＳ ゴシック" w:hAnsi="ＭＳ ゴシック" w:hint="eastAsia"/>
                                  <w:b/>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3045A" id="AutoShape 19" o:spid="_x0000_s1036" type="#_x0000_t62" style="position:absolute;left:0;text-align:left;margin-left:283.85pt;margin-top:14.55pt;width:216.75pt;height:5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" adj="-3010,6772">
                  <v:textbox inset="5.85pt,.7pt,5.85pt,.7pt">
                    <w:txbxContent>
                      <w:p w:rsidR="002C53F0" w:rsidRPr="007049B5" w:rsidRDefault="002C53F0" w:rsidP="002C53F0">
                        <w:pPr>
                          <w:spacing w:line="320" w:lineRule="exact"/>
                        </w:pPr>
                        <w:r w:rsidRPr="007049B5">
                          <w:rPr>
                            <w:rFonts w:ascii="ＭＳ ゴシック" w:eastAsia="ＭＳ ゴシック" w:hAnsi="ＭＳ ゴシック" w:hint="eastAsia"/>
                            <w:b/>
                            <w:sz w:val="18"/>
                            <w:szCs w:val="18"/>
                          </w:rPr>
                          <w:t>市に登録している</w:t>
                        </w:r>
                        <w:r>
                          <w:rPr>
                            <w:rFonts w:ascii="ＭＳ ゴシック" w:eastAsia="ＭＳ ゴシック" w:hAnsi="ＭＳ ゴシック" w:hint="eastAsia"/>
                            <w:b/>
                            <w:sz w:val="18"/>
                            <w:szCs w:val="18"/>
                          </w:rPr>
                          <w:t>代表者名</w:t>
                        </w:r>
                        <w:r>
                          <w:rPr>
                            <w:rFonts w:ascii="ＭＳ ゴシック" w:eastAsia="ＭＳ ゴシック" w:hAnsi="ＭＳ ゴシック"/>
                            <w:b/>
                            <w:sz w:val="18"/>
                            <w:szCs w:val="18"/>
                          </w:rPr>
                          <w:t>（受任者</w:t>
                        </w:r>
                        <w:r>
                          <w:rPr>
                            <w:rFonts w:ascii="ＭＳ ゴシック" w:eastAsia="ＭＳ ゴシック" w:hAnsi="ＭＳ ゴシック" w:hint="eastAsia"/>
                            <w:b/>
                            <w:sz w:val="18"/>
                            <w:szCs w:val="18"/>
                          </w:rPr>
                          <w:t>名</w:t>
                        </w:r>
                        <w:r>
                          <w:rPr>
                            <w:rFonts w:ascii="ＭＳ ゴシック" w:eastAsia="ＭＳ ゴシック" w:hAnsi="ＭＳ ゴシック"/>
                            <w:b/>
                            <w:sz w:val="18"/>
                            <w:szCs w:val="18"/>
                          </w:rPr>
                          <w:t>）</w:t>
                        </w:r>
                        <w:r w:rsidRPr="007049B5">
                          <w:rPr>
                            <w:rFonts w:ascii="ＭＳ ゴシック" w:eastAsia="ＭＳ ゴシック" w:hAnsi="ＭＳ ゴシック" w:hint="eastAsia"/>
                            <w:b/>
                            <w:sz w:val="18"/>
                            <w:szCs w:val="18"/>
                          </w:rPr>
                          <w:t>を記入してください。</w:t>
                        </w:r>
                        <w:r>
                          <w:rPr>
                            <w:rFonts w:ascii="ＭＳ ゴシック" w:eastAsia="ＭＳ ゴシック" w:hAnsi="ＭＳ ゴシック" w:hint="eastAsia"/>
                            <w:b/>
                            <w:sz w:val="18"/>
                            <w:szCs w:val="18"/>
                          </w:rPr>
                          <w:t>また</w:t>
                        </w:r>
                        <w:r>
                          <w:rPr>
                            <w:rFonts w:ascii="ＭＳ ゴシック" w:eastAsia="ＭＳ ゴシック" w:hAnsi="ＭＳ ゴシック"/>
                            <w:b/>
                            <w:sz w:val="18"/>
                            <w:szCs w:val="18"/>
                          </w:rPr>
                          <w:t>、</w:t>
                        </w:r>
                        <w:r w:rsidRPr="00A30C6B">
                          <w:rPr>
                            <w:rFonts w:ascii="ＭＳ ゴシック" w:eastAsia="ＭＳ ゴシック" w:hAnsi="ＭＳ ゴシック" w:hint="eastAsia"/>
                            <w:b/>
                            <w:sz w:val="18"/>
                            <w:szCs w:val="18"/>
                          </w:rPr>
                          <w:t>使用印鑑</w:t>
                        </w:r>
                        <w:r>
                          <w:rPr>
                            <w:rFonts w:ascii="ＭＳ ゴシック" w:eastAsia="ＭＳ ゴシック" w:hAnsi="ＭＳ ゴシック" w:hint="eastAsia"/>
                            <w:b/>
                            <w:sz w:val="18"/>
                            <w:szCs w:val="18"/>
                          </w:rPr>
                          <w:t>（朱肉使用）</w:t>
                        </w:r>
                        <w:r w:rsidRPr="00A30C6B">
                          <w:rPr>
                            <w:rFonts w:ascii="ＭＳ ゴシック" w:eastAsia="ＭＳ ゴシック" w:hAnsi="ＭＳ ゴシック" w:hint="eastAsia"/>
                            <w:b/>
                            <w:sz w:val="18"/>
                            <w:szCs w:val="18"/>
                          </w:rPr>
                          <w:t>を押印し、入札</w:t>
                        </w:r>
                        <w:r>
                          <w:rPr>
                            <w:rFonts w:ascii="ＭＳ ゴシック" w:eastAsia="ＭＳ ゴシック" w:hAnsi="ＭＳ ゴシック" w:hint="eastAsia"/>
                            <w:b/>
                            <w:sz w:val="18"/>
                            <w:szCs w:val="18"/>
                          </w:rPr>
                          <w:t>すること</w:t>
                        </w:r>
                        <w:r w:rsidRPr="00A30C6B">
                          <w:rPr>
                            <w:rFonts w:ascii="ＭＳ ゴシック" w:eastAsia="ＭＳ ゴシック" w:hAnsi="ＭＳ ゴシック" w:hint="eastAsia"/>
                            <w:b/>
                            <w:sz w:val="18"/>
                            <w:szCs w:val="18"/>
                          </w:rPr>
                          <w:t>。</w:t>
                        </w:r>
                      </w:p>
                    </w:txbxContent>
                  </v:textbox>
                </v:shape>
              </w:pict>
            </mc:Fallback>
          </mc:AlternateContent>
        </w:r>
        <w:r w:rsidRPr="001006AF">
          <w:rPr>
            <w:rFonts w:ascii="ＭＳ 明朝" w:eastAsia="ＭＳ 明朝" w:hAnsi="ＭＳ 明朝" w:hint="eastAsia"/>
            <w:spacing w:val="64"/>
            <w:kern w:val="0"/>
            <w:fitText w:val="1903" w:id="-1741911039"/>
            <w:rPrChange w:id="473" w:author="佐藤 麻南 [Asami Sato]" w:date="2025-02-23T15:24:00Z">
              <w:rPr>
                <w:rFonts w:ascii="ＭＳ 明朝" w:eastAsia="ＭＳ 明朝" w:hAnsi="ＭＳ 明朝" w:hint="eastAsia"/>
                <w:spacing w:val="64"/>
                <w:kern w:val="0"/>
              </w:rPr>
            </w:rPrChange>
          </w:rPr>
          <w:t>商号又は名</w:t>
        </w:r>
        <w:r w:rsidRPr="001006AF">
          <w:rPr>
            <w:rFonts w:ascii="ＭＳ 明朝" w:eastAsia="ＭＳ 明朝" w:hAnsi="ＭＳ 明朝" w:hint="eastAsia"/>
            <w:spacing w:val="2"/>
            <w:kern w:val="0"/>
            <w:fitText w:val="1903" w:id="-1741911039"/>
            <w:rPrChange w:id="474" w:author="佐藤 麻南 [Asami Sato]" w:date="2025-02-23T15:24:00Z">
              <w:rPr>
                <w:rFonts w:ascii="ＭＳ 明朝" w:eastAsia="ＭＳ 明朝" w:hAnsi="ＭＳ 明朝" w:hint="eastAsia"/>
                <w:spacing w:val="2"/>
                <w:kern w:val="0"/>
              </w:rPr>
            </w:rPrChange>
          </w:rPr>
          <w:t>称</w:t>
        </w:r>
      </w:ins>
    </w:p>
    <w:p w:rsidR="002C53F0" w:rsidRDefault="002C53F0" w:rsidP="002C53F0">
      <w:pPr>
        <w:tabs>
          <w:tab w:val="left" w:pos="9240"/>
        </w:tabs>
        <w:kinsoku w:val="0"/>
        <w:overflowPunct w:val="0"/>
        <w:spacing w:line="440" w:lineRule="exact"/>
        <w:ind w:right="120" w:firstLine="3116"/>
        <w:jc w:val="left"/>
        <w:rPr>
          <w:ins w:id="475" w:author="泉田 邦彦 [Kunihiko Izumita]" w:date="2021-08-05T18:12:00Z"/>
          <w:rFonts w:ascii="ＭＳ 明朝" w:eastAsia="ＭＳ 明朝" w:hAnsi="ＭＳ 明朝"/>
          <w:sz w:val="20"/>
        </w:rPr>
      </w:pPr>
      <w:ins w:id="476" w:author="泉田 邦彦 [Kunihiko Izumita]" w:date="2021-08-05T18:12:00Z">
        <w:r>
          <w:rPr>
            <w:rFonts w:ascii="ＭＳ 明朝" w:eastAsia="ＭＳ 明朝" w:hAnsi="ＭＳ 明朝" w:hint="eastAsia"/>
            <w:spacing w:val="15"/>
          </w:rPr>
          <w:t xml:space="preserve">入札（見積）者氏名　　　　　　　　　</w:t>
        </w:r>
        <w:r>
          <w:rPr>
            <w:rFonts w:ascii="ＭＳ 明朝" w:eastAsia="ＭＳ 明朝" w:hAnsi="ＭＳ 明朝"/>
            <w:sz w:val="20"/>
          </w:rPr>
          <w:fldChar w:fldCharType="begin"/>
        </w:r>
        <w:r>
          <w:rPr>
            <w:rFonts w:ascii="ＭＳ 明朝" w:eastAsia="ＭＳ 明朝" w:hAnsi="ＭＳ 明朝"/>
            <w:sz w:val="20"/>
          </w:rPr>
          <w:instrText xml:space="preserve"> eq \o\ac(</w:instrText>
        </w:r>
        <w:r>
          <w:rPr>
            <w:rFonts w:ascii="ＭＳ 明朝" w:eastAsia="ＭＳ 明朝" w:hAnsi="ＭＳ 明朝" w:hint="eastAsia"/>
            <w:position w:val="-2"/>
            <w:sz w:val="28"/>
          </w:rPr>
          <w:instrText>◯</w:instrText>
        </w:r>
        <w:r>
          <w:rPr>
            <w:rFonts w:ascii="ＭＳ 明朝" w:eastAsia="ＭＳ 明朝" w:hAnsi="ＭＳ 明朝"/>
            <w:sz w:val="20"/>
          </w:rPr>
          <w:instrText>,</w:instrText>
        </w:r>
        <w:r>
          <w:rPr>
            <w:rFonts w:ascii="ＭＳ 明朝" w:eastAsia="ＭＳ 明朝" w:hAnsi="ＭＳ 明朝" w:hint="eastAsia"/>
            <w:sz w:val="20"/>
          </w:rPr>
          <w:instrText>印</w:instrText>
        </w:r>
        <w:r>
          <w:rPr>
            <w:rFonts w:ascii="ＭＳ 明朝" w:eastAsia="ＭＳ 明朝" w:hAnsi="ＭＳ 明朝"/>
            <w:sz w:val="20"/>
          </w:rPr>
          <w:instrText>)</w:instrText>
        </w:r>
        <w:r>
          <w:rPr>
            <w:rFonts w:ascii="ＭＳ 明朝" w:eastAsia="ＭＳ 明朝" w:hAnsi="ＭＳ 明朝"/>
            <w:sz w:val="20"/>
          </w:rPr>
          <w:fldChar w:fldCharType="end"/>
        </w:r>
      </w:ins>
    </w:p>
    <w:p w:rsidR="002C53F0" w:rsidRDefault="002C53F0" w:rsidP="002C53F0">
      <w:pPr>
        <w:wordWrap w:val="0"/>
        <w:spacing w:line="440" w:lineRule="exact"/>
        <w:rPr>
          <w:ins w:id="477" w:author="泉田 邦彦 [Kunihiko Izumita]" w:date="2021-08-05T18:12:00Z"/>
          <w:rFonts w:ascii="ＭＳ 明朝" w:eastAsia="ＭＳ 明朝" w:hAnsi="ＭＳ 明朝"/>
          <w:spacing w:val="15"/>
        </w:rPr>
      </w:pPr>
    </w:p>
    <w:p w:rsidR="002C53F0" w:rsidRDefault="002C53F0" w:rsidP="002C53F0">
      <w:pPr>
        <w:wordWrap w:val="0"/>
        <w:spacing w:line="440" w:lineRule="exact"/>
        <w:ind w:firstLine="236"/>
        <w:rPr>
          <w:ins w:id="478" w:author="泉田 邦彦 [Kunihiko Izumita]" w:date="2021-08-05T18:12:00Z"/>
          <w:rFonts w:ascii="ＭＳ 明朝" w:eastAsia="ＭＳ 明朝" w:hAnsi="ＭＳ 明朝"/>
          <w:spacing w:val="15"/>
        </w:rPr>
      </w:pPr>
      <w:ins w:id="479" w:author="泉田 邦彦 [Kunihiko Izumita]" w:date="2021-08-05T18:12:00Z">
        <w:r>
          <w:rPr>
            <w:rFonts w:ascii="ＭＳ 明朝" w:eastAsia="ＭＳ 明朝" w:hAnsi="ＭＳ 明朝" w:hint="eastAsia"/>
            <w:spacing w:val="15"/>
          </w:rPr>
          <w:t>石巻市契約規則を遵守し、下記金額をもって納入したいので入札（見積）します。</w:t>
        </w:r>
      </w:ins>
    </w:p>
    <w:p w:rsidR="002C53F0" w:rsidRDefault="002C53F0" w:rsidP="002C53F0">
      <w:pPr>
        <w:wordWrap w:val="0"/>
        <w:spacing w:line="440" w:lineRule="exact"/>
        <w:ind w:firstLine="236"/>
        <w:jc w:val="center"/>
        <w:rPr>
          <w:ins w:id="480" w:author="泉田 邦彦 [Kunihiko Izumita]" w:date="2021-08-05T18:12:00Z"/>
          <w:rFonts w:ascii="ＭＳ 明朝" w:eastAsia="ＭＳ 明朝" w:hAnsi="ＭＳ 明朝"/>
          <w:spacing w:val="15"/>
        </w:rPr>
      </w:pPr>
    </w:p>
    <w:p w:rsidR="002C53F0" w:rsidRDefault="002C53F0" w:rsidP="002C53F0">
      <w:pPr>
        <w:wordWrap w:val="0"/>
        <w:spacing w:line="481" w:lineRule="exact"/>
        <w:ind w:firstLine="236"/>
        <w:jc w:val="center"/>
        <w:rPr>
          <w:ins w:id="481" w:author="泉田 邦彦 [Kunihiko Izumita]" w:date="2021-08-05T18:12:00Z"/>
          <w:rFonts w:ascii="ＭＳ 明朝" w:eastAsia="ＭＳ 明朝" w:hAnsi="ＭＳ 明朝"/>
          <w:spacing w:val="15"/>
        </w:rPr>
      </w:pPr>
      <w:ins w:id="482" w:author="泉田 邦彦 [Kunihiko Izumita]" w:date="2021-08-05T18:12:00Z">
        <w:r>
          <w:rPr>
            <w:rFonts w:ascii="ＭＳ 明朝" w:eastAsia="ＭＳ 明朝" w:hAnsi="ＭＳ 明朝" w:hint="eastAsia"/>
            <w:spacing w:val="15"/>
          </w:rPr>
          <w:t>記</w:t>
        </w:r>
      </w:ins>
    </w:p>
    <w:p w:rsidR="002C53F0" w:rsidRDefault="002C53F0" w:rsidP="002C53F0">
      <w:pPr>
        <w:wordWrap w:val="0"/>
        <w:spacing w:line="440" w:lineRule="atLeast"/>
        <w:rPr>
          <w:ins w:id="483" w:author="泉田 邦彦 [Kunihiko Izumita]" w:date="2021-08-05T18:12:00Z"/>
          <w:rFonts w:ascii="ＭＳ 明朝" w:eastAsia="ＭＳ 明朝" w:hAnsi="ＭＳ 明朝"/>
          <w:spacing w:val="15"/>
        </w:rPr>
      </w:pPr>
    </w:p>
    <w:p w:rsidR="002C53F0" w:rsidRPr="004A71DE" w:rsidRDefault="002C53F0" w:rsidP="002C53F0">
      <w:pPr>
        <w:wordWrap w:val="0"/>
        <w:spacing w:line="440" w:lineRule="atLeast"/>
        <w:ind w:firstLine="236"/>
        <w:rPr>
          <w:ins w:id="484" w:author="泉田 邦彦 [Kunihiko Izumita]" w:date="2021-08-05T18:12:00Z"/>
          <w:rFonts w:ascii="ＭＳ 明朝" w:eastAsia="ＭＳ 明朝" w:hAnsi="ＭＳ 明朝"/>
          <w:spacing w:val="15"/>
          <w:u w:val="single"/>
        </w:rPr>
      </w:pPr>
      <w:ins w:id="485" w:author="泉田 邦彦 [Kunihiko Izumita]" w:date="2021-08-05T18:12:00Z">
        <w:r>
          <w:rPr>
            <w:rFonts w:ascii="ＭＳ 明朝" w:eastAsia="ＭＳ 明朝" w:hAnsi="ＭＳ 明朝" w:hint="eastAsia"/>
            <w:spacing w:val="15"/>
          </w:rPr>
          <w:t xml:space="preserve">１　物　品　名　</w:t>
        </w:r>
        <w:r w:rsidRPr="001006AF">
          <w:rPr>
            <w:rFonts w:ascii="ＭＳ 明朝" w:eastAsia="ＭＳ 明朝" w:hAnsi="ＭＳ 明朝" w:hint="eastAsia"/>
            <w:spacing w:val="30"/>
            <w:w w:val="66"/>
            <w:kern w:val="0"/>
            <w:u w:val="single"/>
            <w:fitText w:val="6300" w:id="-1741911033"/>
            <w:rPrChange w:id="486" w:author="佐藤 麻南 [Asami Sato]" w:date="2025-02-23T15:24:00Z">
              <w:rPr>
                <w:rFonts w:ascii="ＭＳ 明朝" w:eastAsia="ＭＳ 明朝" w:hAnsi="ＭＳ 明朝" w:hint="eastAsia"/>
                <w:spacing w:val="15"/>
                <w:u w:val="single"/>
              </w:rPr>
            </w:rPrChange>
          </w:rPr>
          <w:t>マルホンまきあーとテラス（石巻市複合文化施設）カフェテナント募</w:t>
        </w:r>
        <w:r w:rsidRPr="001006AF">
          <w:rPr>
            <w:rFonts w:ascii="ＭＳ 明朝" w:eastAsia="ＭＳ 明朝" w:hAnsi="ＭＳ 明朝" w:hint="eastAsia"/>
            <w:spacing w:val="15"/>
            <w:w w:val="66"/>
            <w:kern w:val="0"/>
            <w:u w:val="single"/>
            <w:fitText w:val="6300" w:id="-1741911033"/>
            <w:rPrChange w:id="487" w:author="佐藤 麻南 [Asami Sato]" w:date="2025-02-23T15:24:00Z">
              <w:rPr>
                <w:rFonts w:ascii="ＭＳ 明朝" w:eastAsia="ＭＳ 明朝" w:hAnsi="ＭＳ 明朝" w:hint="eastAsia"/>
                <w:spacing w:val="15"/>
                <w:u w:val="single"/>
              </w:rPr>
            </w:rPrChange>
          </w:rPr>
          <w:t>集</w:t>
        </w:r>
      </w:ins>
    </w:p>
    <w:p w:rsidR="002C53F0" w:rsidRPr="00942A75" w:rsidRDefault="002C53F0" w:rsidP="002C53F0">
      <w:pPr>
        <w:wordWrap w:val="0"/>
        <w:spacing w:line="440" w:lineRule="atLeast"/>
        <w:rPr>
          <w:ins w:id="488" w:author="泉田 邦彦 [Kunihiko Izumita]" w:date="2021-08-05T18:12:00Z"/>
          <w:rFonts w:ascii="ＭＳ 明朝" w:eastAsia="ＭＳ 明朝" w:hAnsi="ＭＳ 明朝"/>
          <w:spacing w:val="15"/>
        </w:rPr>
      </w:pPr>
      <w:ins w:id="489" w:author="泉田 邦彦 [Kunihiko Izumita]" w:date="2021-08-05T18:12:00Z">
        <w:r>
          <w:rPr>
            <w:rFonts w:ascii="ＭＳ 明朝" w:eastAsia="ＭＳ 明朝" w:hAnsi="ＭＳ 明朝" w:hint="eastAsia"/>
            <w:noProof/>
            <w:spacing w:val="35"/>
            <w:sz w:val="22"/>
          </w:rPr>
          <mc:AlternateContent>
            <mc:Choice Requires="wps">
              <w:drawing>
                <wp:anchor distT="0" distB="0" distL="114300" distR="114300" simplePos="0" relativeHeight="251691008" behindDoc="0" locked="0" layoutInCell="1" allowOverlap="1" wp14:anchorId="24E0263C" wp14:editId="46278DA9">
                  <wp:simplePos x="0" y="0"/>
                  <wp:positionH relativeFrom="column">
                    <wp:posOffset>3281045</wp:posOffset>
                  </wp:positionH>
                  <wp:positionV relativeFrom="paragraph">
                    <wp:posOffset>114300</wp:posOffset>
                  </wp:positionV>
                  <wp:extent cx="2514600" cy="238125"/>
                  <wp:effectExtent l="0" t="0" r="19050" b="200025"/>
                  <wp:wrapNone/>
                  <wp:docPr id="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38125"/>
                          </a:xfrm>
                          <a:prstGeom prst="wedgeRoundRectCallout">
                            <a:avLst>
                              <a:gd name="adj1" fmla="val -36667"/>
                              <a:gd name="adj2" fmla="val 116250"/>
                              <a:gd name="adj3" fmla="val 16667"/>
                            </a:avLst>
                          </a:prstGeom>
                          <a:solidFill>
                            <a:srgbClr val="FFFFFF"/>
                          </a:solidFill>
                          <a:ln w="9525">
                            <a:solidFill>
                              <a:srgbClr val="000000"/>
                            </a:solidFill>
                            <a:miter lim="800000"/>
                            <a:headEnd/>
                            <a:tailEnd/>
                          </a:ln>
                        </wps:spPr>
                        <wps:txbx>
                          <w:txbxContent>
                            <w:p w:rsidR="002C53F0" w:rsidRPr="007049B5" w:rsidRDefault="002C53F0" w:rsidP="002C53F0">
                              <w:pPr>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￥（円マーク）</w:t>
                              </w:r>
                              <w:r w:rsidRPr="007049B5">
                                <w:rPr>
                                  <w:rFonts w:ascii="ＭＳ ゴシック" w:eastAsia="ＭＳ ゴシック" w:hAnsi="ＭＳ ゴシック" w:hint="eastAsia"/>
                                  <w:b/>
                                  <w:sz w:val="18"/>
                                  <w:szCs w:val="18"/>
                                </w:rPr>
                                <w:t>を</w:t>
                              </w:r>
                              <w:r>
                                <w:rPr>
                                  <w:rFonts w:ascii="ＭＳ ゴシック" w:eastAsia="ＭＳ ゴシック" w:hAnsi="ＭＳ ゴシック" w:hint="eastAsia"/>
                                  <w:b/>
                                  <w:sz w:val="18"/>
                                  <w:szCs w:val="18"/>
                                </w:rPr>
                                <w:t>必ず</w:t>
                              </w:r>
                              <w:r w:rsidRPr="007049B5">
                                <w:rPr>
                                  <w:rFonts w:ascii="ＭＳ ゴシック" w:eastAsia="ＭＳ ゴシック" w:hAnsi="ＭＳ ゴシック" w:hint="eastAsia"/>
                                  <w:b/>
                                  <w:sz w:val="18"/>
                                  <w:szCs w:val="18"/>
                                </w:rPr>
                                <w:t>記入してください</w:t>
                              </w:r>
                              <w:r>
                                <w:rPr>
                                  <w:rFonts w:ascii="ＭＳ ゴシック" w:eastAsia="ＭＳ ゴシック" w:hAnsi="ＭＳ ゴシック" w:hint="eastAsia"/>
                                  <w:b/>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0263C" id="_x0000_s1037" type="#_x0000_t62" style="position:absolute;left:0;text-align:left;margin-left:258.35pt;margin-top:9pt;width:198pt;height:1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" adj="2880,35910">
                  <v:textbox inset="5.85pt,.7pt,5.85pt,.7pt">
                    <w:txbxContent>
                      <w:p w:rsidR="002C53F0" w:rsidRPr="007049B5" w:rsidRDefault="002C53F0" w:rsidP="002C53F0">
                        <w:pPr>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￥（円マーク）</w:t>
                        </w:r>
                        <w:r w:rsidRPr="007049B5">
                          <w:rPr>
                            <w:rFonts w:ascii="ＭＳ ゴシック" w:eastAsia="ＭＳ ゴシック" w:hAnsi="ＭＳ ゴシック" w:hint="eastAsia"/>
                            <w:b/>
                            <w:sz w:val="18"/>
                            <w:szCs w:val="18"/>
                          </w:rPr>
                          <w:t>を</w:t>
                        </w:r>
                        <w:r>
                          <w:rPr>
                            <w:rFonts w:ascii="ＭＳ ゴシック" w:eastAsia="ＭＳ ゴシック" w:hAnsi="ＭＳ ゴシック" w:hint="eastAsia"/>
                            <w:b/>
                            <w:sz w:val="18"/>
                            <w:szCs w:val="18"/>
                          </w:rPr>
                          <w:t>必ず</w:t>
                        </w:r>
                        <w:r w:rsidRPr="007049B5">
                          <w:rPr>
                            <w:rFonts w:ascii="ＭＳ ゴシック" w:eastAsia="ＭＳ ゴシック" w:hAnsi="ＭＳ ゴシック" w:hint="eastAsia"/>
                            <w:b/>
                            <w:sz w:val="18"/>
                            <w:szCs w:val="18"/>
                          </w:rPr>
                          <w:t>記入してください</w:t>
                        </w:r>
                        <w:r>
                          <w:rPr>
                            <w:rFonts w:ascii="ＭＳ ゴシック" w:eastAsia="ＭＳ ゴシック" w:hAnsi="ＭＳ ゴシック" w:hint="eastAsia"/>
                            <w:b/>
                            <w:sz w:val="18"/>
                            <w:szCs w:val="18"/>
                          </w:rPr>
                          <w:t>。</w:t>
                        </w:r>
                      </w:p>
                    </w:txbxContent>
                  </v:textbox>
                </v:shape>
              </w:pict>
            </mc:Fallback>
          </mc:AlternateContent>
        </w:r>
      </w:ins>
    </w:p>
    <w:p w:rsidR="002C53F0" w:rsidRDefault="002C53F0" w:rsidP="002C53F0">
      <w:pPr>
        <w:wordWrap w:val="0"/>
        <w:spacing w:line="440" w:lineRule="atLeast"/>
        <w:ind w:firstLine="236"/>
        <w:rPr>
          <w:ins w:id="490" w:author="泉田 邦彦 [Kunihiko Izumita]" w:date="2021-08-05T18:12:00Z"/>
          <w:rFonts w:ascii="ＭＳ 明朝" w:eastAsia="ＭＳ 明朝" w:hAnsi="ＭＳ 明朝"/>
          <w:spacing w:val="15"/>
        </w:rPr>
      </w:pPr>
      <w:ins w:id="491" w:author="泉田 邦彦 [Kunihiko Izumita]" w:date="2021-08-05T18:12:00Z">
        <w:r>
          <w:rPr>
            <w:rFonts w:ascii="ＭＳ 明朝" w:eastAsia="ＭＳ 明朝" w:hAnsi="ＭＳ 明朝" w:hint="eastAsia"/>
            <w:spacing w:val="15"/>
          </w:rPr>
          <w:t>２　入札（見積）金額</w:t>
        </w:r>
      </w:ins>
    </w:p>
    <w:tbl>
      <w:tblPr>
        <w:tblW w:w="0" w:type="auto"/>
        <w:tblInd w:w="225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760"/>
        <w:gridCol w:w="760"/>
        <w:gridCol w:w="760"/>
        <w:gridCol w:w="760"/>
        <w:gridCol w:w="760"/>
        <w:gridCol w:w="760"/>
        <w:gridCol w:w="760"/>
        <w:gridCol w:w="760"/>
        <w:gridCol w:w="760"/>
      </w:tblGrid>
      <w:tr w:rsidR="002C53F0" w:rsidTr="0051233A">
        <w:trPr>
          <w:trHeight w:val="1551"/>
          <w:ins w:id="492" w:author="泉田 邦彦 [Kunihiko Izumita]" w:date="2021-08-05T18:12:00Z"/>
        </w:trPr>
        <w:tc>
          <w:tcPr>
            <w:tcW w:w="760" w:type="dxa"/>
            <w:tcBorders>
              <w:top w:val="single" w:sz="4" w:space="0" w:color="auto"/>
              <w:left w:val="single" w:sz="4" w:space="0" w:color="auto"/>
              <w:bottom w:val="single" w:sz="4" w:space="0" w:color="auto"/>
            </w:tcBorders>
          </w:tcPr>
          <w:p w:rsidR="002C53F0" w:rsidRDefault="002C53F0" w:rsidP="0051233A">
            <w:pPr>
              <w:wordWrap w:val="0"/>
              <w:spacing w:line="440" w:lineRule="atLeast"/>
              <w:jc w:val="right"/>
              <w:rPr>
                <w:ins w:id="493" w:author="泉田 邦彦 [Kunihiko Izumita]" w:date="2021-08-05T18:12:00Z"/>
                <w:rFonts w:ascii="ＭＳ 明朝" w:eastAsia="ＭＳ 明朝" w:hAnsi="ＭＳ 明朝"/>
                <w:spacing w:val="15"/>
                <w:sz w:val="16"/>
              </w:rPr>
            </w:pPr>
            <w:ins w:id="494" w:author="泉田 邦彦 [Kunihiko Izumita]" w:date="2021-08-05T18:12:00Z">
              <w:r>
                <w:rPr>
                  <w:rFonts w:ascii="ＭＳ 明朝" w:eastAsia="ＭＳ 明朝" w:hAnsi="ＭＳ 明朝" w:hint="eastAsia"/>
                  <w:spacing w:val="15"/>
                  <w:sz w:val="16"/>
                </w:rPr>
                <w:t>億</w:t>
              </w:r>
            </w:ins>
          </w:p>
        </w:tc>
        <w:tc>
          <w:tcPr>
            <w:tcW w:w="760" w:type="dxa"/>
            <w:tcBorders>
              <w:top w:val="single" w:sz="4" w:space="0" w:color="auto"/>
              <w:bottom w:val="single" w:sz="4" w:space="0" w:color="auto"/>
            </w:tcBorders>
          </w:tcPr>
          <w:p w:rsidR="002C53F0" w:rsidRDefault="002C53F0" w:rsidP="0051233A">
            <w:pPr>
              <w:wordWrap w:val="0"/>
              <w:spacing w:line="440" w:lineRule="atLeast"/>
              <w:jc w:val="right"/>
              <w:rPr>
                <w:ins w:id="495" w:author="泉田 邦彦 [Kunihiko Izumita]" w:date="2021-08-05T18:12:00Z"/>
                <w:rFonts w:ascii="ＭＳ 明朝" w:eastAsia="ＭＳ 明朝" w:hAnsi="ＭＳ 明朝"/>
                <w:spacing w:val="15"/>
                <w:sz w:val="16"/>
              </w:rPr>
            </w:pPr>
            <w:ins w:id="496" w:author="泉田 邦彦 [Kunihiko Izumita]" w:date="2021-08-05T18:12:00Z">
              <w:r>
                <w:rPr>
                  <w:rFonts w:ascii="ＭＳ 明朝" w:eastAsia="ＭＳ 明朝" w:hAnsi="ＭＳ 明朝" w:hint="eastAsia"/>
                  <w:spacing w:val="15"/>
                  <w:sz w:val="16"/>
                </w:rPr>
                <w:t>千万</w:t>
              </w:r>
            </w:ins>
          </w:p>
        </w:tc>
        <w:tc>
          <w:tcPr>
            <w:tcW w:w="760" w:type="dxa"/>
            <w:tcBorders>
              <w:top w:val="single" w:sz="4" w:space="0" w:color="auto"/>
              <w:bottom w:val="single" w:sz="4" w:space="0" w:color="auto"/>
              <w:right w:val="single" w:sz="4" w:space="0" w:color="auto"/>
            </w:tcBorders>
          </w:tcPr>
          <w:p w:rsidR="002C53F0" w:rsidRDefault="002C53F0" w:rsidP="0051233A">
            <w:pPr>
              <w:wordWrap w:val="0"/>
              <w:spacing w:line="440" w:lineRule="atLeast"/>
              <w:jc w:val="right"/>
              <w:rPr>
                <w:ins w:id="497" w:author="泉田 邦彦 [Kunihiko Izumita]" w:date="2021-08-05T18:12:00Z"/>
                <w:rFonts w:ascii="ＭＳ 明朝" w:eastAsia="ＭＳ 明朝" w:hAnsi="ＭＳ 明朝"/>
                <w:spacing w:val="15"/>
                <w:sz w:val="16"/>
              </w:rPr>
            </w:pPr>
            <w:ins w:id="498" w:author="泉田 邦彦 [Kunihiko Izumita]" w:date="2021-08-05T18:12:00Z">
              <w:r>
                <w:rPr>
                  <w:rFonts w:ascii="ＭＳ 明朝" w:eastAsia="ＭＳ 明朝" w:hAnsi="ＭＳ 明朝" w:hint="eastAsia"/>
                  <w:spacing w:val="15"/>
                  <w:sz w:val="16"/>
                </w:rPr>
                <w:t>百万</w:t>
              </w:r>
            </w:ins>
          </w:p>
        </w:tc>
        <w:tc>
          <w:tcPr>
            <w:tcW w:w="760" w:type="dxa"/>
            <w:tcBorders>
              <w:top w:val="single" w:sz="4" w:space="0" w:color="auto"/>
              <w:left w:val="nil"/>
              <w:bottom w:val="single" w:sz="4" w:space="0" w:color="auto"/>
            </w:tcBorders>
          </w:tcPr>
          <w:p w:rsidR="002C53F0" w:rsidRDefault="002C53F0" w:rsidP="0051233A">
            <w:pPr>
              <w:wordWrap w:val="0"/>
              <w:spacing w:line="440" w:lineRule="atLeast"/>
              <w:jc w:val="right"/>
              <w:rPr>
                <w:ins w:id="499" w:author="泉田 邦彦 [Kunihiko Izumita]" w:date="2021-08-05T18:12:00Z"/>
                <w:rFonts w:ascii="ＭＳ 明朝" w:eastAsia="ＭＳ 明朝" w:hAnsi="ＭＳ 明朝"/>
                <w:spacing w:val="15"/>
                <w:sz w:val="16"/>
              </w:rPr>
            </w:pPr>
            <w:ins w:id="500" w:author="泉田 邦彦 [Kunihiko Izumita]" w:date="2021-08-05T18:12:00Z">
              <w:r>
                <w:rPr>
                  <w:rFonts w:ascii="ＭＳ 明朝" w:eastAsia="ＭＳ 明朝" w:hAnsi="ＭＳ 明朝" w:hint="eastAsia"/>
                  <w:spacing w:val="15"/>
                  <w:sz w:val="16"/>
                </w:rPr>
                <w:t>十万</w:t>
              </w:r>
            </w:ins>
          </w:p>
        </w:tc>
        <w:tc>
          <w:tcPr>
            <w:tcW w:w="760" w:type="dxa"/>
            <w:tcBorders>
              <w:top w:val="single" w:sz="4" w:space="0" w:color="auto"/>
              <w:bottom w:val="single" w:sz="4" w:space="0" w:color="auto"/>
            </w:tcBorders>
          </w:tcPr>
          <w:p w:rsidR="002C53F0" w:rsidRDefault="002C53F0" w:rsidP="0051233A">
            <w:pPr>
              <w:wordWrap w:val="0"/>
              <w:spacing w:line="440" w:lineRule="atLeast"/>
              <w:jc w:val="right"/>
              <w:rPr>
                <w:ins w:id="501" w:author="泉田 邦彦 [Kunihiko Izumita]" w:date="2021-08-05T18:12:00Z"/>
                <w:rFonts w:ascii="ＭＳ 明朝" w:eastAsia="ＭＳ 明朝" w:hAnsi="ＭＳ 明朝"/>
                <w:spacing w:val="15"/>
                <w:sz w:val="16"/>
              </w:rPr>
            </w:pPr>
            <w:ins w:id="502" w:author="泉田 邦彦 [Kunihiko Izumita]" w:date="2021-08-05T18:12:00Z">
              <w:r>
                <w:rPr>
                  <w:rFonts w:ascii="ＭＳ 明朝" w:eastAsia="ＭＳ 明朝" w:hAnsi="ＭＳ 明朝" w:hint="eastAsia"/>
                  <w:spacing w:val="15"/>
                  <w:sz w:val="16"/>
                </w:rPr>
                <w:t>万</w:t>
              </w:r>
            </w:ins>
          </w:p>
        </w:tc>
        <w:tc>
          <w:tcPr>
            <w:tcW w:w="760" w:type="dxa"/>
            <w:tcBorders>
              <w:top w:val="single" w:sz="4" w:space="0" w:color="auto"/>
              <w:bottom w:val="single" w:sz="4" w:space="0" w:color="auto"/>
              <w:right w:val="single" w:sz="4" w:space="0" w:color="auto"/>
            </w:tcBorders>
          </w:tcPr>
          <w:p w:rsidR="002C53F0" w:rsidRDefault="002C53F0" w:rsidP="0051233A">
            <w:pPr>
              <w:wordWrap w:val="0"/>
              <w:spacing w:line="440" w:lineRule="atLeast"/>
              <w:jc w:val="right"/>
              <w:rPr>
                <w:ins w:id="503" w:author="泉田 邦彦 [Kunihiko Izumita]" w:date="2021-08-05T18:12:00Z"/>
                <w:rFonts w:ascii="ＭＳ 明朝" w:eastAsia="ＭＳ 明朝" w:hAnsi="ＭＳ 明朝"/>
                <w:spacing w:val="15"/>
                <w:sz w:val="16"/>
              </w:rPr>
            </w:pPr>
            <w:ins w:id="504" w:author="泉田 邦彦 [Kunihiko Izumita]" w:date="2021-08-05T18:12:00Z">
              <w:r>
                <w:rPr>
                  <w:rFonts w:ascii="ＭＳ 明朝" w:eastAsia="ＭＳ 明朝" w:hAnsi="ＭＳ 明朝" w:hint="eastAsia"/>
                  <w:spacing w:val="15"/>
                  <w:sz w:val="16"/>
                </w:rPr>
                <w:t>千</w:t>
              </w:r>
            </w:ins>
          </w:p>
        </w:tc>
        <w:tc>
          <w:tcPr>
            <w:tcW w:w="760" w:type="dxa"/>
            <w:tcBorders>
              <w:top w:val="single" w:sz="4" w:space="0" w:color="auto"/>
              <w:left w:val="nil"/>
              <w:bottom w:val="single" w:sz="4" w:space="0" w:color="auto"/>
            </w:tcBorders>
          </w:tcPr>
          <w:p w:rsidR="002C53F0" w:rsidRDefault="002C53F0" w:rsidP="0051233A">
            <w:pPr>
              <w:wordWrap w:val="0"/>
              <w:spacing w:line="440" w:lineRule="atLeast"/>
              <w:jc w:val="right"/>
              <w:rPr>
                <w:ins w:id="505" w:author="泉田 邦彦 [Kunihiko Izumita]" w:date="2021-08-05T18:12:00Z"/>
                <w:rFonts w:ascii="ＭＳ 明朝" w:eastAsia="ＭＳ 明朝" w:hAnsi="ＭＳ 明朝"/>
                <w:spacing w:val="15"/>
                <w:sz w:val="16"/>
              </w:rPr>
            </w:pPr>
            <w:ins w:id="506" w:author="泉田 邦彦 [Kunihiko Izumita]" w:date="2021-08-05T18:12:00Z">
              <w:r>
                <w:rPr>
                  <w:rFonts w:ascii="ＭＳ 明朝" w:eastAsia="ＭＳ 明朝" w:hAnsi="ＭＳ 明朝" w:hint="eastAsia"/>
                  <w:spacing w:val="15"/>
                  <w:sz w:val="16"/>
                </w:rPr>
                <w:t>百</w:t>
              </w:r>
            </w:ins>
          </w:p>
        </w:tc>
        <w:tc>
          <w:tcPr>
            <w:tcW w:w="760" w:type="dxa"/>
            <w:tcBorders>
              <w:top w:val="single" w:sz="4" w:space="0" w:color="auto"/>
              <w:bottom w:val="single" w:sz="4" w:space="0" w:color="auto"/>
            </w:tcBorders>
          </w:tcPr>
          <w:p w:rsidR="002C53F0" w:rsidRDefault="002C53F0" w:rsidP="0051233A">
            <w:pPr>
              <w:wordWrap w:val="0"/>
              <w:spacing w:line="440" w:lineRule="atLeast"/>
              <w:jc w:val="right"/>
              <w:rPr>
                <w:ins w:id="507" w:author="泉田 邦彦 [Kunihiko Izumita]" w:date="2021-08-05T18:12:00Z"/>
                <w:rFonts w:ascii="ＭＳ 明朝" w:eastAsia="ＭＳ 明朝" w:hAnsi="ＭＳ 明朝"/>
                <w:spacing w:val="15"/>
                <w:sz w:val="16"/>
              </w:rPr>
            </w:pPr>
            <w:ins w:id="508" w:author="泉田 邦彦 [Kunihiko Izumita]" w:date="2021-08-05T18:12:00Z">
              <w:r>
                <w:rPr>
                  <w:rFonts w:ascii="ＭＳ 明朝" w:eastAsia="ＭＳ 明朝" w:hAnsi="ＭＳ 明朝" w:hint="eastAsia"/>
                  <w:spacing w:val="15"/>
                  <w:sz w:val="16"/>
                </w:rPr>
                <w:t>十</w:t>
              </w:r>
            </w:ins>
          </w:p>
        </w:tc>
        <w:tc>
          <w:tcPr>
            <w:tcW w:w="760" w:type="dxa"/>
            <w:tcBorders>
              <w:top w:val="single" w:sz="4" w:space="0" w:color="auto"/>
              <w:bottom w:val="single" w:sz="4" w:space="0" w:color="auto"/>
              <w:right w:val="single" w:sz="4" w:space="0" w:color="auto"/>
            </w:tcBorders>
          </w:tcPr>
          <w:p w:rsidR="002C53F0" w:rsidRDefault="002C53F0" w:rsidP="0051233A">
            <w:pPr>
              <w:wordWrap w:val="0"/>
              <w:spacing w:line="440" w:lineRule="atLeast"/>
              <w:jc w:val="right"/>
              <w:rPr>
                <w:ins w:id="509" w:author="泉田 邦彦 [Kunihiko Izumita]" w:date="2021-08-05T18:12:00Z"/>
                <w:rFonts w:ascii="ＭＳ 明朝" w:eastAsia="ＭＳ 明朝" w:hAnsi="ＭＳ 明朝"/>
                <w:spacing w:val="15"/>
                <w:sz w:val="16"/>
              </w:rPr>
            </w:pPr>
            <w:ins w:id="510" w:author="泉田 邦彦 [Kunihiko Izumita]" w:date="2021-08-05T18:12:00Z">
              <w:r>
                <w:rPr>
                  <w:rFonts w:ascii="ＭＳ 明朝" w:eastAsia="ＭＳ 明朝" w:hAnsi="ＭＳ 明朝" w:hint="eastAsia"/>
                  <w:spacing w:val="15"/>
                  <w:sz w:val="16"/>
                </w:rPr>
                <w:t>円</w:t>
              </w:r>
            </w:ins>
          </w:p>
        </w:tc>
      </w:tr>
    </w:tbl>
    <w:p w:rsidR="002C53F0" w:rsidRDefault="002C53F0" w:rsidP="002C53F0">
      <w:pPr>
        <w:wordWrap w:val="0"/>
        <w:spacing w:line="440" w:lineRule="atLeast"/>
        <w:ind w:firstLine="236"/>
        <w:rPr>
          <w:ins w:id="511" w:author="泉田 邦彦 [Kunihiko Izumita]" w:date="2021-08-05T18:12:00Z"/>
          <w:rFonts w:ascii="ＭＳ 明朝" w:eastAsia="ＭＳ 明朝" w:hAnsi="ＭＳ 明朝"/>
          <w:spacing w:val="15"/>
        </w:rPr>
      </w:pPr>
    </w:p>
    <w:p w:rsidR="002C53F0" w:rsidRDefault="002C53F0" w:rsidP="002C53F0">
      <w:pPr>
        <w:wordWrap w:val="0"/>
        <w:spacing w:line="440" w:lineRule="atLeast"/>
        <w:ind w:firstLine="236"/>
        <w:rPr>
          <w:ins w:id="512" w:author="泉田 邦彦 [Kunihiko Izumita]" w:date="2021-08-05T18:12:00Z"/>
          <w:rFonts w:ascii="ＭＳ 明朝" w:eastAsia="ＭＳ 明朝" w:hAnsi="ＭＳ 明朝"/>
          <w:spacing w:val="15"/>
        </w:rPr>
      </w:pPr>
      <w:ins w:id="513" w:author="泉田 邦彦 [Kunihiko Izumita]" w:date="2021-08-05T18:12:00Z">
        <w:r>
          <w:rPr>
            <w:rFonts w:ascii="ＭＳ 明朝" w:eastAsia="ＭＳ 明朝" w:hAnsi="ＭＳ 明朝" w:hint="eastAsia"/>
            <w:spacing w:val="15"/>
          </w:rPr>
          <w:t>３　入札保証金</w:t>
        </w:r>
      </w:ins>
    </w:p>
    <w:tbl>
      <w:tblPr>
        <w:tblW w:w="0" w:type="auto"/>
        <w:tblInd w:w="225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760"/>
        <w:gridCol w:w="760"/>
        <w:gridCol w:w="760"/>
        <w:gridCol w:w="760"/>
        <w:gridCol w:w="760"/>
        <w:gridCol w:w="760"/>
        <w:gridCol w:w="760"/>
        <w:gridCol w:w="760"/>
        <w:gridCol w:w="760"/>
      </w:tblGrid>
      <w:tr w:rsidR="002C53F0" w:rsidTr="0051233A">
        <w:trPr>
          <w:trHeight w:val="1551"/>
          <w:ins w:id="514" w:author="泉田 邦彦 [Kunihiko Izumita]" w:date="2021-08-05T18:12:00Z"/>
        </w:trPr>
        <w:tc>
          <w:tcPr>
            <w:tcW w:w="760" w:type="dxa"/>
            <w:tcBorders>
              <w:top w:val="single" w:sz="4" w:space="0" w:color="auto"/>
              <w:left w:val="single" w:sz="4" w:space="0" w:color="auto"/>
              <w:bottom w:val="single" w:sz="4" w:space="0" w:color="auto"/>
            </w:tcBorders>
          </w:tcPr>
          <w:p w:rsidR="002C53F0" w:rsidRDefault="002C53F0" w:rsidP="0051233A">
            <w:pPr>
              <w:wordWrap w:val="0"/>
              <w:spacing w:line="440" w:lineRule="atLeast"/>
              <w:jc w:val="right"/>
              <w:rPr>
                <w:ins w:id="515" w:author="泉田 邦彦 [Kunihiko Izumita]" w:date="2021-08-05T18:12:00Z"/>
                <w:rFonts w:ascii="ＭＳ 明朝" w:eastAsia="ＭＳ 明朝" w:hAnsi="ＭＳ 明朝"/>
                <w:spacing w:val="15"/>
                <w:sz w:val="16"/>
              </w:rPr>
            </w:pPr>
            <w:ins w:id="516" w:author="泉田 邦彦 [Kunihiko Izumita]" w:date="2021-08-05T18:12:00Z">
              <w:r>
                <w:rPr>
                  <w:rFonts w:ascii="ＭＳ 明朝" w:eastAsia="ＭＳ 明朝" w:hAnsi="ＭＳ 明朝" w:hint="eastAsia"/>
                  <w:spacing w:val="15"/>
                  <w:sz w:val="16"/>
                </w:rPr>
                <w:t>億</w:t>
              </w:r>
            </w:ins>
          </w:p>
        </w:tc>
        <w:tc>
          <w:tcPr>
            <w:tcW w:w="760" w:type="dxa"/>
            <w:tcBorders>
              <w:top w:val="single" w:sz="4" w:space="0" w:color="auto"/>
              <w:bottom w:val="single" w:sz="4" w:space="0" w:color="auto"/>
            </w:tcBorders>
          </w:tcPr>
          <w:p w:rsidR="002C53F0" w:rsidRDefault="002C53F0" w:rsidP="0051233A">
            <w:pPr>
              <w:wordWrap w:val="0"/>
              <w:spacing w:line="440" w:lineRule="atLeast"/>
              <w:jc w:val="right"/>
              <w:rPr>
                <w:ins w:id="517" w:author="泉田 邦彦 [Kunihiko Izumita]" w:date="2021-08-05T18:12:00Z"/>
                <w:rFonts w:ascii="ＭＳ 明朝" w:eastAsia="ＭＳ 明朝" w:hAnsi="ＭＳ 明朝"/>
                <w:spacing w:val="15"/>
                <w:sz w:val="16"/>
              </w:rPr>
            </w:pPr>
            <w:ins w:id="518" w:author="泉田 邦彦 [Kunihiko Izumita]" w:date="2021-08-05T18:12:00Z">
              <w:r>
                <w:rPr>
                  <w:rFonts w:ascii="ＭＳ 明朝" w:eastAsia="ＭＳ 明朝" w:hAnsi="ＭＳ 明朝" w:hint="eastAsia"/>
                  <w:spacing w:val="15"/>
                  <w:sz w:val="16"/>
                </w:rPr>
                <w:t>千万</w:t>
              </w:r>
            </w:ins>
          </w:p>
        </w:tc>
        <w:tc>
          <w:tcPr>
            <w:tcW w:w="760" w:type="dxa"/>
            <w:tcBorders>
              <w:top w:val="single" w:sz="4" w:space="0" w:color="auto"/>
              <w:bottom w:val="single" w:sz="4" w:space="0" w:color="auto"/>
              <w:right w:val="single" w:sz="4" w:space="0" w:color="auto"/>
            </w:tcBorders>
          </w:tcPr>
          <w:p w:rsidR="002C53F0" w:rsidRDefault="002C53F0" w:rsidP="0051233A">
            <w:pPr>
              <w:wordWrap w:val="0"/>
              <w:spacing w:line="440" w:lineRule="atLeast"/>
              <w:jc w:val="right"/>
              <w:rPr>
                <w:ins w:id="519" w:author="泉田 邦彦 [Kunihiko Izumita]" w:date="2021-08-05T18:12:00Z"/>
                <w:rFonts w:ascii="ＭＳ 明朝" w:eastAsia="ＭＳ 明朝" w:hAnsi="ＭＳ 明朝"/>
                <w:spacing w:val="15"/>
                <w:sz w:val="16"/>
              </w:rPr>
            </w:pPr>
            <w:ins w:id="520" w:author="泉田 邦彦 [Kunihiko Izumita]" w:date="2021-08-05T18:12:00Z">
              <w:r>
                <w:rPr>
                  <w:rFonts w:ascii="ＭＳ 明朝" w:eastAsia="ＭＳ 明朝" w:hAnsi="ＭＳ 明朝" w:hint="eastAsia"/>
                  <w:spacing w:val="15"/>
                  <w:sz w:val="16"/>
                </w:rPr>
                <w:t>百万</w:t>
              </w:r>
            </w:ins>
          </w:p>
        </w:tc>
        <w:tc>
          <w:tcPr>
            <w:tcW w:w="760" w:type="dxa"/>
            <w:tcBorders>
              <w:top w:val="single" w:sz="4" w:space="0" w:color="auto"/>
              <w:left w:val="nil"/>
              <w:bottom w:val="single" w:sz="4" w:space="0" w:color="auto"/>
            </w:tcBorders>
          </w:tcPr>
          <w:p w:rsidR="002C53F0" w:rsidRDefault="002C53F0" w:rsidP="0051233A">
            <w:pPr>
              <w:wordWrap w:val="0"/>
              <w:spacing w:line="440" w:lineRule="atLeast"/>
              <w:jc w:val="right"/>
              <w:rPr>
                <w:ins w:id="521" w:author="泉田 邦彦 [Kunihiko Izumita]" w:date="2021-08-05T18:12:00Z"/>
                <w:rFonts w:ascii="ＭＳ 明朝" w:eastAsia="ＭＳ 明朝" w:hAnsi="ＭＳ 明朝"/>
                <w:spacing w:val="15"/>
                <w:sz w:val="16"/>
              </w:rPr>
            </w:pPr>
            <w:ins w:id="522" w:author="泉田 邦彦 [Kunihiko Izumita]" w:date="2021-08-05T18:12:00Z">
              <w:r>
                <w:rPr>
                  <w:rFonts w:ascii="ＭＳ 明朝" w:eastAsia="ＭＳ 明朝" w:hAnsi="ＭＳ 明朝" w:hint="eastAsia"/>
                  <w:spacing w:val="15"/>
                  <w:sz w:val="16"/>
                </w:rPr>
                <w:t>十万</w:t>
              </w:r>
            </w:ins>
          </w:p>
          <w:p w:rsidR="002C53F0" w:rsidRDefault="002C53F0" w:rsidP="0051233A">
            <w:pPr>
              <w:wordWrap w:val="0"/>
              <w:spacing w:line="440" w:lineRule="atLeast"/>
              <w:jc w:val="right"/>
              <w:rPr>
                <w:ins w:id="523" w:author="泉田 邦彦 [Kunihiko Izumita]" w:date="2021-08-05T18:12:00Z"/>
                <w:rFonts w:ascii="ＭＳ 明朝" w:eastAsia="ＭＳ 明朝" w:hAnsi="ＭＳ 明朝"/>
                <w:spacing w:val="15"/>
                <w:sz w:val="16"/>
              </w:rPr>
            </w:pPr>
          </w:p>
          <w:p w:rsidR="002C53F0" w:rsidRDefault="002C53F0" w:rsidP="0051233A">
            <w:pPr>
              <w:wordWrap w:val="0"/>
              <w:spacing w:line="440" w:lineRule="atLeast"/>
              <w:jc w:val="center"/>
              <w:rPr>
                <w:ins w:id="524" w:author="泉田 邦彦 [Kunihiko Izumita]" w:date="2021-08-05T18:12:00Z"/>
                <w:rFonts w:ascii="ＭＳ 明朝" w:eastAsia="ＭＳ 明朝" w:hAnsi="ＭＳ 明朝"/>
                <w:spacing w:val="15"/>
              </w:rPr>
            </w:pPr>
            <w:ins w:id="525" w:author="泉田 邦彦 [Kunihiko Izumita]" w:date="2021-08-05T18:12:00Z">
              <w:r>
                <w:rPr>
                  <w:rFonts w:ascii="ＭＳ 明朝" w:eastAsia="ＭＳ 明朝" w:hAnsi="ＭＳ 明朝" w:hint="eastAsia"/>
                  <w:spacing w:val="15"/>
                </w:rPr>
                <w:t>免</w:t>
              </w:r>
            </w:ins>
          </w:p>
        </w:tc>
        <w:tc>
          <w:tcPr>
            <w:tcW w:w="760" w:type="dxa"/>
            <w:tcBorders>
              <w:top w:val="single" w:sz="4" w:space="0" w:color="auto"/>
              <w:bottom w:val="single" w:sz="4" w:space="0" w:color="auto"/>
            </w:tcBorders>
          </w:tcPr>
          <w:p w:rsidR="002C53F0" w:rsidRDefault="002C53F0" w:rsidP="0051233A">
            <w:pPr>
              <w:wordWrap w:val="0"/>
              <w:spacing w:line="440" w:lineRule="atLeast"/>
              <w:jc w:val="right"/>
              <w:rPr>
                <w:ins w:id="526" w:author="泉田 邦彦 [Kunihiko Izumita]" w:date="2021-08-05T18:12:00Z"/>
                <w:rFonts w:ascii="ＭＳ 明朝" w:eastAsia="ＭＳ 明朝" w:hAnsi="ＭＳ 明朝"/>
                <w:spacing w:val="15"/>
                <w:sz w:val="16"/>
              </w:rPr>
            </w:pPr>
            <w:ins w:id="527" w:author="泉田 邦彦 [Kunihiko Izumita]" w:date="2021-08-05T18:12:00Z">
              <w:r>
                <w:rPr>
                  <w:rFonts w:ascii="ＭＳ 明朝" w:eastAsia="ＭＳ 明朝" w:hAnsi="ＭＳ 明朝" w:hint="eastAsia"/>
                  <w:spacing w:val="15"/>
                  <w:sz w:val="16"/>
                </w:rPr>
                <w:t>万</w:t>
              </w:r>
            </w:ins>
          </w:p>
        </w:tc>
        <w:tc>
          <w:tcPr>
            <w:tcW w:w="760" w:type="dxa"/>
            <w:tcBorders>
              <w:top w:val="single" w:sz="4" w:space="0" w:color="auto"/>
              <w:bottom w:val="single" w:sz="4" w:space="0" w:color="auto"/>
              <w:right w:val="single" w:sz="4" w:space="0" w:color="auto"/>
            </w:tcBorders>
          </w:tcPr>
          <w:p w:rsidR="002C53F0" w:rsidRDefault="002C53F0" w:rsidP="0051233A">
            <w:pPr>
              <w:wordWrap w:val="0"/>
              <w:spacing w:line="440" w:lineRule="atLeast"/>
              <w:jc w:val="right"/>
              <w:rPr>
                <w:ins w:id="528" w:author="泉田 邦彦 [Kunihiko Izumita]" w:date="2021-08-05T18:12:00Z"/>
                <w:rFonts w:ascii="ＭＳ 明朝" w:eastAsia="ＭＳ 明朝" w:hAnsi="ＭＳ 明朝"/>
                <w:spacing w:val="15"/>
                <w:sz w:val="16"/>
              </w:rPr>
            </w:pPr>
            <w:ins w:id="529" w:author="泉田 邦彦 [Kunihiko Izumita]" w:date="2021-08-05T18:12:00Z">
              <w:r>
                <w:rPr>
                  <w:rFonts w:ascii="ＭＳ 明朝" w:eastAsia="ＭＳ 明朝" w:hAnsi="ＭＳ 明朝" w:hint="eastAsia"/>
                  <w:spacing w:val="15"/>
                  <w:sz w:val="16"/>
                </w:rPr>
                <w:t>千</w:t>
              </w:r>
            </w:ins>
          </w:p>
          <w:p w:rsidR="002C53F0" w:rsidRDefault="002C53F0" w:rsidP="0051233A">
            <w:pPr>
              <w:wordWrap w:val="0"/>
              <w:spacing w:line="440" w:lineRule="atLeast"/>
              <w:jc w:val="right"/>
              <w:rPr>
                <w:ins w:id="530" w:author="泉田 邦彦 [Kunihiko Izumita]" w:date="2021-08-05T18:12:00Z"/>
                <w:rFonts w:ascii="ＭＳ 明朝" w:eastAsia="ＭＳ 明朝" w:hAnsi="ＭＳ 明朝"/>
                <w:spacing w:val="15"/>
                <w:sz w:val="16"/>
              </w:rPr>
            </w:pPr>
          </w:p>
          <w:p w:rsidR="002C53F0" w:rsidRDefault="002C53F0" w:rsidP="0051233A">
            <w:pPr>
              <w:wordWrap w:val="0"/>
              <w:spacing w:line="440" w:lineRule="atLeast"/>
              <w:jc w:val="center"/>
              <w:rPr>
                <w:ins w:id="531" w:author="泉田 邦彦 [Kunihiko Izumita]" w:date="2021-08-05T18:12:00Z"/>
                <w:rFonts w:ascii="ＭＳ 明朝" w:eastAsia="ＭＳ 明朝" w:hAnsi="ＭＳ 明朝"/>
                <w:spacing w:val="15"/>
              </w:rPr>
            </w:pPr>
            <w:ins w:id="532" w:author="泉田 邦彦 [Kunihiko Izumita]" w:date="2021-08-05T18:12:00Z">
              <w:r>
                <w:rPr>
                  <w:rFonts w:ascii="ＭＳ 明朝" w:eastAsia="ＭＳ 明朝" w:hAnsi="ＭＳ 明朝" w:hint="eastAsia"/>
                  <w:spacing w:val="15"/>
                </w:rPr>
                <w:t>除</w:t>
              </w:r>
            </w:ins>
          </w:p>
        </w:tc>
        <w:tc>
          <w:tcPr>
            <w:tcW w:w="760" w:type="dxa"/>
            <w:tcBorders>
              <w:top w:val="single" w:sz="4" w:space="0" w:color="auto"/>
              <w:left w:val="nil"/>
              <w:bottom w:val="single" w:sz="4" w:space="0" w:color="auto"/>
            </w:tcBorders>
          </w:tcPr>
          <w:p w:rsidR="002C53F0" w:rsidRDefault="002C53F0" w:rsidP="0051233A">
            <w:pPr>
              <w:wordWrap w:val="0"/>
              <w:spacing w:line="440" w:lineRule="atLeast"/>
              <w:jc w:val="right"/>
              <w:rPr>
                <w:ins w:id="533" w:author="泉田 邦彦 [Kunihiko Izumita]" w:date="2021-08-05T18:12:00Z"/>
                <w:rFonts w:ascii="ＭＳ 明朝" w:eastAsia="ＭＳ 明朝" w:hAnsi="ＭＳ 明朝"/>
                <w:spacing w:val="15"/>
                <w:sz w:val="16"/>
              </w:rPr>
            </w:pPr>
            <w:ins w:id="534" w:author="泉田 邦彦 [Kunihiko Izumita]" w:date="2021-08-05T18:12:00Z">
              <w:r>
                <w:rPr>
                  <w:rFonts w:ascii="ＭＳ 明朝" w:eastAsia="ＭＳ 明朝" w:hAnsi="ＭＳ 明朝" w:hint="eastAsia"/>
                  <w:spacing w:val="15"/>
                  <w:sz w:val="16"/>
                </w:rPr>
                <w:t>百</w:t>
              </w:r>
            </w:ins>
          </w:p>
        </w:tc>
        <w:tc>
          <w:tcPr>
            <w:tcW w:w="760" w:type="dxa"/>
            <w:tcBorders>
              <w:top w:val="single" w:sz="4" w:space="0" w:color="auto"/>
              <w:bottom w:val="single" w:sz="4" w:space="0" w:color="auto"/>
            </w:tcBorders>
          </w:tcPr>
          <w:p w:rsidR="002C53F0" w:rsidRDefault="002C53F0" w:rsidP="0051233A">
            <w:pPr>
              <w:wordWrap w:val="0"/>
              <w:spacing w:line="440" w:lineRule="atLeast"/>
              <w:jc w:val="right"/>
              <w:rPr>
                <w:ins w:id="535" w:author="泉田 邦彦 [Kunihiko Izumita]" w:date="2021-08-05T18:12:00Z"/>
                <w:rFonts w:ascii="ＭＳ 明朝" w:eastAsia="ＭＳ 明朝" w:hAnsi="ＭＳ 明朝"/>
                <w:spacing w:val="15"/>
                <w:sz w:val="16"/>
              </w:rPr>
            </w:pPr>
            <w:ins w:id="536" w:author="泉田 邦彦 [Kunihiko Izumita]" w:date="2021-08-05T18:12:00Z">
              <w:r>
                <w:rPr>
                  <w:rFonts w:ascii="ＭＳ 明朝" w:eastAsia="ＭＳ 明朝" w:hAnsi="ＭＳ 明朝" w:hint="eastAsia"/>
                  <w:spacing w:val="15"/>
                  <w:sz w:val="16"/>
                </w:rPr>
                <w:t>十</w:t>
              </w:r>
            </w:ins>
          </w:p>
        </w:tc>
        <w:tc>
          <w:tcPr>
            <w:tcW w:w="760" w:type="dxa"/>
            <w:tcBorders>
              <w:top w:val="single" w:sz="4" w:space="0" w:color="auto"/>
              <w:bottom w:val="single" w:sz="4" w:space="0" w:color="auto"/>
              <w:right w:val="single" w:sz="4" w:space="0" w:color="auto"/>
            </w:tcBorders>
          </w:tcPr>
          <w:p w:rsidR="002C53F0" w:rsidRDefault="002C53F0" w:rsidP="0051233A">
            <w:pPr>
              <w:wordWrap w:val="0"/>
              <w:spacing w:line="440" w:lineRule="atLeast"/>
              <w:jc w:val="right"/>
              <w:rPr>
                <w:ins w:id="537" w:author="泉田 邦彦 [Kunihiko Izumita]" w:date="2021-08-05T18:12:00Z"/>
                <w:rFonts w:ascii="ＭＳ 明朝" w:eastAsia="ＭＳ 明朝" w:hAnsi="ＭＳ 明朝"/>
                <w:spacing w:val="15"/>
                <w:sz w:val="16"/>
              </w:rPr>
            </w:pPr>
            <w:ins w:id="538" w:author="泉田 邦彦 [Kunihiko Izumita]" w:date="2021-08-05T18:12:00Z">
              <w:r>
                <w:rPr>
                  <w:rFonts w:ascii="ＭＳ 明朝" w:eastAsia="ＭＳ 明朝" w:hAnsi="ＭＳ 明朝" w:hint="eastAsia"/>
                  <w:spacing w:val="15"/>
                  <w:sz w:val="16"/>
                </w:rPr>
                <w:t>円</w:t>
              </w:r>
            </w:ins>
          </w:p>
        </w:tc>
      </w:tr>
    </w:tbl>
    <w:p w:rsidR="007B48CA" w:rsidRPr="007B48CA" w:rsidRDefault="007B48CA">
      <w:pPr>
        <w:wordWrap w:val="0"/>
        <w:spacing w:line="300" w:lineRule="exact"/>
        <w:jc w:val="left"/>
        <w:rPr>
          <w:rFonts w:asciiTheme="minorEastAsia" w:hAnsiTheme="minorEastAsia"/>
          <w:spacing w:val="12"/>
          <w:sz w:val="20"/>
          <w:szCs w:val="20"/>
          <w:rPrChange w:id="539" w:author="泉田 邦彦 [Kunihiko Izumita]" w:date="2021-08-05T18:08:00Z">
            <w:rPr>
              <w:rFonts w:asciiTheme="minorEastAsia" w:hAnsiTheme="minorEastAsia"/>
            </w:rPr>
          </w:rPrChange>
        </w:rPr>
        <w:pPrChange w:id="540" w:author="泉田 邦彦 [Kunihiko Izumita]" w:date="2021-08-05T18:05:00Z">
          <w:pPr>
            <w:widowControl/>
            <w:autoSpaceDE w:val="0"/>
            <w:autoSpaceDN w:val="0"/>
            <w:spacing w:line="120" w:lineRule="exact"/>
            <w:jc w:val="left"/>
          </w:pPr>
        </w:pPrChange>
      </w:pPr>
    </w:p>
    <w:sectPr w:rsidR="007B48CA" w:rsidRPr="007B48CA" w:rsidSect="005A1744">
      <w:headerReference w:type="default" r:id="rId8"/>
      <w:pgSz w:w="11906" w:h="16838" w:code="9"/>
      <w:pgMar w:top="1701"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448" w:rsidRDefault="00333448" w:rsidP="00333448">
      <w:r>
        <w:separator/>
      </w:r>
    </w:p>
  </w:endnote>
  <w:endnote w:type="continuationSeparator" w:id="0">
    <w:p w:rsidR="00333448" w:rsidRDefault="00333448" w:rsidP="00333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448" w:rsidRDefault="00333448" w:rsidP="00333448">
      <w:r>
        <w:separator/>
      </w:r>
    </w:p>
  </w:footnote>
  <w:footnote w:type="continuationSeparator" w:id="0">
    <w:p w:rsidR="00333448" w:rsidRDefault="00333448" w:rsidP="00333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BE9" w:rsidRPr="00DC4BE9" w:rsidRDefault="00DC4BE9" w:rsidP="001714A7">
    <w:pPr>
      <w:pStyle w:val="a7"/>
      <w:jc w:val="right"/>
      <w:rPr>
        <w:rFonts w:asciiTheme="majorEastAsia" w:eastAsiaTheme="majorEastAsia" w:hAnsiTheme="majorEastAsia"/>
        <w:b/>
      </w:rPr>
    </w:pPr>
  </w:p>
  <w:p w:rsidR="001714A7" w:rsidRDefault="001714A7" w:rsidP="001714A7">
    <w:pPr>
      <w:pStyle w:val="a7"/>
      <w:jc w:val="right"/>
    </w:pPr>
    <w:del w:id="541" w:author="泉田 邦彦 [Kunihiko Izumita]" w:date="2021-08-05T18:01:00Z">
      <w:r w:rsidDel="007B48CA">
        <w:rPr>
          <w:rFonts w:hint="eastAsia"/>
        </w:rPr>
        <w:delText>様式１</w:delText>
      </w:r>
    </w:del>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C2262"/>
    <w:multiLevelType w:val="hybridMultilevel"/>
    <w:tmpl w:val="B2FC15A0"/>
    <w:lvl w:ilvl="0" w:tplc="B14056B4">
      <w:start w:val="5"/>
      <w:numFmt w:val="decimal"/>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1" w15:restartNumberingAfterBreak="0">
    <w:nsid w:val="1FA11AB5"/>
    <w:multiLevelType w:val="hybridMultilevel"/>
    <w:tmpl w:val="722C8C66"/>
    <w:lvl w:ilvl="0" w:tplc="BE44C83C">
      <w:start w:val="1"/>
      <w:numFmt w:val="decimal"/>
      <w:lvlText w:val="%1."/>
      <w:lvlJc w:val="left"/>
      <w:pPr>
        <w:ind w:left="570" w:hanging="360"/>
      </w:pPr>
      <w:rPr>
        <w:rFonts w:asciiTheme="minorEastAsia" w:eastAsiaTheme="minorEastAsia" w:hAnsiTheme="minorEastAsia" w:cstheme="minorBidi"/>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abstractNumId w:val="1"/>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泉田 邦彦 [Kunihiko Izumita]">
    <w15:presenceInfo w15:providerId="AD" w15:userId="S-1-5-21-1554127654-456962022-1226457850-547492"/>
  </w15:person>
  <w15:person w15:author="佐藤 麻南 [Asami Sato]">
    <w15:presenceInfo w15:providerId="None" w15:userId="佐藤 麻南 [Asami Sato]"/>
  </w15:person>
  <w15:person w15:author="齋藤 守 [Mamoru Saito]">
    <w15:presenceInfo w15:providerId="AD" w15:userId="S-1-5-21-1554127654-456962022-1226457850-9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markup="0" w:comments="0" w:insDel="0" w:formatting="0" w:inkAnnotations="0"/>
  <w:trackRevisions/>
  <w:defaultTabStop w:val="840"/>
  <w:drawingGridHorizontalSpacing w:val="105"/>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F88"/>
    <w:rsid w:val="00004A25"/>
    <w:rsid w:val="0005695F"/>
    <w:rsid w:val="00064984"/>
    <w:rsid w:val="00070376"/>
    <w:rsid w:val="00080F84"/>
    <w:rsid w:val="0009415A"/>
    <w:rsid w:val="000D3EAF"/>
    <w:rsid w:val="000E045A"/>
    <w:rsid w:val="000E1A84"/>
    <w:rsid w:val="000F4C57"/>
    <w:rsid w:val="001006AF"/>
    <w:rsid w:val="00163E90"/>
    <w:rsid w:val="001714A7"/>
    <w:rsid w:val="00183F2C"/>
    <w:rsid w:val="00195A5A"/>
    <w:rsid w:val="001A17A5"/>
    <w:rsid w:val="001B6E7E"/>
    <w:rsid w:val="001C764F"/>
    <w:rsid w:val="001E42AD"/>
    <w:rsid w:val="001F548A"/>
    <w:rsid w:val="00202338"/>
    <w:rsid w:val="00212BA8"/>
    <w:rsid w:val="00223AE7"/>
    <w:rsid w:val="00254917"/>
    <w:rsid w:val="002C53F0"/>
    <w:rsid w:val="002E2745"/>
    <w:rsid w:val="002F4BBD"/>
    <w:rsid w:val="00325F1B"/>
    <w:rsid w:val="00333448"/>
    <w:rsid w:val="003402CC"/>
    <w:rsid w:val="0036476A"/>
    <w:rsid w:val="003C4D2F"/>
    <w:rsid w:val="004D497D"/>
    <w:rsid w:val="005168ED"/>
    <w:rsid w:val="00545581"/>
    <w:rsid w:val="005563D8"/>
    <w:rsid w:val="005816EE"/>
    <w:rsid w:val="005A1744"/>
    <w:rsid w:val="005B5A2E"/>
    <w:rsid w:val="005B76E2"/>
    <w:rsid w:val="00745482"/>
    <w:rsid w:val="00782F07"/>
    <w:rsid w:val="007A06E7"/>
    <w:rsid w:val="007B4329"/>
    <w:rsid w:val="007B48CA"/>
    <w:rsid w:val="007E0988"/>
    <w:rsid w:val="00854953"/>
    <w:rsid w:val="00865F15"/>
    <w:rsid w:val="008C1421"/>
    <w:rsid w:val="009145C3"/>
    <w:rsid w:val="00924AE0"/>
    <w:rsid w:val="00925287"/>
    <w:rsid w:val="009902ED"/>
    <w:rsid w:val="009A7FA3"/>
    <w:rsid w:val="009C212C"/>
    <w:rsid w:val="009C31D8"/>
    <w:rsid w:val="009D2FFB"/>
    <w:rsid w:val="009F5D11"/>
    <w:rsid w:val="00A24E74"/>
    <w:rsid w:val="00A433CA"/>
    <w:rsid w:val="00AB21C6"/>
    <w:rsid w:val="00B47421"/>
    <w:rsid w:val="00B65170"/>
    <w:rsid w:val="00B674E0"/>
    <w:rsid w:val="00B8701E"/>
    <w:rsid w:val="00BB083D"/>
    <w:rsid w:val="00BB2724"/>
    <w:rsid w:val="00BC7DBC"/>
    <w:rsid w:val="00BF03B4"/>
    <w:rsid w:val="00C43469"/>
    <w:rsid w:val="00CC64D1"/>
    <w:rsid w:val="00CD28AA"/>
    <w:rsid w:val="00CE46FE"/>
    <w:rsid w:val="00D672ED"/>
    <w:rsid w:val="00D81C42"/>
    <w:rsid w:val="00D903D1"/>
    <w:rsid w:val="00DA0758"/>
    <w:rsid w:val="00DC4BE9"/>
    <w:rsid w:val="00E667D9"/>
    <w:rsid w:val="00EA4D5B"/>
    <w:rsid w:val="00EB6F88"/>
    <w:rsid w:val="00F65C77"/>
    <w:rsid w:val="00F729D9"/>
    <w:rsid w:val="00FF6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62FF4A66"/>
  <w15:docId w15:val="{1ACCD7C7-1617-4FEB-9C3B-B0FB26D67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1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816E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816EE"/>
    <w:rPr>
      <w:rFonts w:asciiTheme="majorHAnsi" w:eastAsiaTheme="majorEastAsia" w:hAnsiTheme="majorHAnsi" w:cstheme="majorBidi"/>
      <w:sz w:val="18"/>
      <w:szCs w:val="18"/>
    </w:rPr>
  </w:style>
  <w:style w:type="paragraph" w:styleId="a6">
    <w:name w:val="List Paragraph"/>
    <w:basedOn w:val="a"/>
    <w:uiPriority w:val="34"/>
    <w:qFormat/>
    <w:rsid w:val="002E2745"/>
    <w:pPr>
      <w:ind w:leftChars="400" w:left="840"/>
    </w:pPr>
    <w:rPr>
      <w:rFonts w:ascii="Century" w:eastAsia="ＭＳ ゴシック" w:hAnsi="Century" w:cs="Century"/>
      <w:szCs w:val="21"/>
    </w:rPr>
  </w:style>
  <w:style w:type="paragraph" w:styleId="a7">
    <w:name w:val="header"/>
    <w:basedOn w:val="a"/>
    <w:link w:val="a8"/>
    <w:uiPriority w:val="99"/>
    <w:unhideWhenUsed/>
    <w:rsid w:val="00333448"/>
    <w:pPr>
      <w:tabs>
        <w:tab w:val="center" w:pos="4252"/>
        <w:tab w:val="right" w:pos="8504"/>
      </w:tabs>
      <w:snapToGrid w:val="0"/>
    </w:pPr>
  </w:style>
  <w:style w:type="character" w:customStyle="1" w:styleId="a8">
    <w:name w:val="ヘッダー (文字)"/>
    <w:basedOn w:val="a0"/>
    <w:link w:val="a7"/>
    <w:uiPriority w:val="99"/>
    <w:rsid w:val="00333448"/>
  </w:style>
  <w:style w:type="paragraph" w:styleId="a9">
    <w:name w:val="footer"/>
    <w:basedOn w:val="a"/>
    <w:link w:val="aa"/>
    <w:uiPriority w:val="99"/>
    <w:unhideWhenUsed/>
    <w:rsid w:val="00333448"/>
    <w:pPr>
      <w:tabs>
        <w:tab w:val="center" w:pos="4252"/>
        <w:tab w:val="right" w:pos="8504"/>
      </w:tabs>
      <w:snapToGrid w:val="0"/>
    </w:pPr>
  </w:style>
  <w:style w:type="character" w:customStyle="1" w:styleId="aa">
    <w:name w:val="フッター (文字)"/>
    <w:basedOn w:val="a0"/>
    <w:link w:val="a9"/>
    <w:uiPriority w:val="99"/>
    <w:rsid w:val="00333448"/>
  </w:style>
  <w:style w:type="paragraph" w:customStyle="1" w:styleId="ab">
    <w:name w:val="様式２"/>
    <w:basedOn w:val="ac"/>
    <w:rsid w:val="007B48CA"/>
    <w:pPr>
      <w:widowControl/>
      <w:spacing w:before="120" w:after="120"/>
      <w:jc w:val="left"/>
      <w:outlineLvl w:val="1"/>
    </w:pPr>
    <w:rPr>
      <w:rFonts w:ascii="ＭＳ 明朝" w:eastAsia="ＭＳ 明朝" w:hAnsi="Times New Roman" w:cs="Times New Roman"/>
      <w:b w:val="0"/>
      <w:bCs w:val="0"/>
      <w:kern w:val="0"/>
      <w:szCs w:val="20"/>
    </w:rPr>
  </w:style>
  <w:style w:type="paragraph" w:styleId="ac">
    <w:name w:val="caption"/>
    <w:basedOn w:val="a"/>
    <w:next w:val="a"/>
    <w:uiPriority w:val="35"/>
    <w:semiHidden/>
    <w:unhideWhenUsed/>
    <w:qFormat/>
    <w:rsid w:val="007B48CA"/>
    <w:rPr>
      <w:b/>
      <w:bCs/>
      <w:szCs w:val="21"/>
    </w:rPr>
  </w:style>
  <w:style w:type="paragraph" w:styleId="ad">
    <w:name w:val="Body Text Indent"/>
    <w:basedOn w:val="a"/>
    <w:link w:val="ae"/>
    <w:rsid w:val="007B48CA"/>
    <w:pPr>
      <w:ind w:leftChars="171" w:left="359" w:firstLineChars="100" w:firstLine="210"/>
    </w:pPr>
    <w:rPr>
      <w:rFonts w:ascii="ＭＳ ゴシック" w:eastAsia="ＭＳ ゴシック" w:hAnsi="ＭＳ ゴシック" w:cs="Times New Roman"/>
      <w:szCs w:val="24"/>
    </w:rPr>
  </w:style>
  <w:style w:type="character" w:customStyle="1" w:styleId="ae">
    <w:name w:val="本文インデント (文字)"/>
    <w:basedOn w:val="a0"/>
    <w:link w:val="ad"/>
    <w:rsid w:val="007B48CA"/>
    <w:rPr>
      <w:rFonts w:ascii="ＭＳ ゴシック" w:eastAsia="ＭＳ ゴシック" w:hAnsi="ＭＳ ゴシック" w:cs="Times New Roman"/>
      <w:szCs w:val="24"/>
    </w:rPr>
  </w:style>
  <w:style w:type="paragraph" w:styleId="af">
    <w:name w:val="Note Heading"/>
    <w:basedOn w:val="a"/>
    <w:next w:val="a"/>
    <w:link w:val="af0"/>
    <w:uiPriority w:val="99"/>
    <w:unhideWhenUsed/>
    <w:rsid w:val="007B48CA"/>
    <w:pPr>
      <w:jc w:val="center"/>
    </w:pPr>
    <w:rPr>
      <w:rFonts w:ascii="ＭＳ 明朝" w:eastAsia="ＭＳ 明朝" w:hAnsi="ＭＳ 明朝" w:cs="Times New Roman"/>
      <w:szCs w:val="24"/>
    </w:rPr>
  </w:style>
  <w:style w:type="character" w:customStyle="1" w:styleId="af0">
    <w:name w:val="記 (文字)"/>
    <w:basedOn w:val="a0"/>
    <w:link w:val="af"/>
    <w:uiPriority w:val="99"/>
    <w:rsid w:val="007B48CA"/>
    <w:rPr>
      <w:rFonts w:ascii="ＭＳ 明朝"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25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8E8A4-09BF-4BE5-9B75-E32A9A927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404</Words>
  <Characters>2307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渋谷 仁一 [Jinichi Shibuya]</dc:creator>
  <cp:lastModifiedBy>佐藤 麻南 [Asami Sato]</cp:lastModifiedBy>
  <cp:revision>11</cp:revision>
  <cp:lastPrinted>2021-08-05T08:55:00Z</cp:lastPrinted>
  <dcterms:created xsi:type="dcterms:W3CDTF">2018-06-20T00:29:00Z</dcterms:created>
  <dcterms:modified xsi:type="dcterms:W3CDTF">2025-02-26T06:50:00Z</dcterms:modified>
</cp:coreProperties>
</file>